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663CD6B2"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bookmarkStart w:id="0" w:name="_Hlk117693229"/>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7054D1F" w14:textId="661CBE47" w:rsidR="007F6471" w:rsidRDefault="007F6471" w:rsidP="007F64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Sheet and Consent Form</w:t>
      </w:r>
      <w:r>
        <w:rPr>
          <w:rStyle w:val="eop"/>
          <w:rFonts w:ascii="Calibri" w:hAnsi="Calibri" w:cs="Calibri"/>
          <w:sz w:val="40"/>
          <w:szCs w:val="40"/>
        </w:rPr>
        <w:t> </w:t>
      </w:r>
    </w:p>
    <w:p w14:paraId="316C6BAA"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276B2496" w14:textId="2EC8831D" w:rsidR="007F6471" w:rsidRDefault="007F6471" w:rsidP="007F6471">
      <w:pPr>
        <w:pStyle w:val="paragraph"/>
        <w:spacing w:before="0" w:beforeAutospacing="0" w:after="0" w:afterAutospacing="0"/>
        <w:jc w:val="center"/>
        <w:textAlignment w:val="baseline"/>
        <w:rPr>
          <w:rStyle w:val="eop"/>
          <w:rFonts w:ascii="Calibri" w:hAnsi="Calibri" w:cs="Calibri"/>
          <w:sz w:val="40"/>
          <w:szCs w:val="40"/>
        </w:rPr>
      </w:pPr>
      <w:r>
        <w:rPr>
          <w:rStyle w:val="normaltextrun"/>
          <w:rFonts w:ascii="Calibri" w:hAnsi="Calibri" w:cs="Calibri"/>
          <w:b/>
          <w:bCs/>
          <w:sz w:val="40"/>
          <w:szCs w:val="40"/>
        </w:rPr>
        <w:t>Nearest Relative/Guardian/Welfare Attorney – Information Sheet and Consent Form</w:t>
      </w:r>
      <w:r>
        <w:rPr>
          <w:rStyle w:val="eop"/>
          <w:rFonts w:ascii="Calibri" w:hAnsi="Calibri" w:cs="Calibri"/>
          <w:sz w:val="40"/>
          <w:szCs w:val="40"/>
        </w:rPr>
        <w:t> </w:t>
      </w:r>
    </w:p>
    <w:p w14:paraId="5D5AC494"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p>
    <w:p w14:paraId="2146BB49" w14:textId="007AD521" w:rsidR="00B61C47" w:rsidRPr="00D5496E" w:rsidRDefault="00B61C47" w:rsidP="00D5496E">
      <w:pPr>
        <w:jc w:val="center"/>
        <w:rPr>
          <w:b/>
          <w:bCs/>
          <w:i/>
          <w:iCs/>
          <w:u w:val="single"/>
        </w:rPr>
      </w:pPr>
      <w:r>
        <w:rPr>
          <w:b/>
          <w:bCs/>
          <w:i/>
          <w:iCs/>
          <w:u w:val="single"/>
        </w:rPr>
        <w:t>To</w:t>
      </w:r>
      <w:r w:rsidRPr="00D5496E">
        <w:rPr>
          <w:b/>
          <w:bCs/>
          <w:i/>
          <w:iCs/>
          <w:u w:val="single"/>
        </w:rPr>
        <w:t xml:space="preserve"> be used for patients who are NOT capable </w:t>
      </w:r>
      <w:r w:rsidR="00584A26">
        <w:rPr>
          <w:b/>
          <w:bCs/>
          <w:i/>
          <w:iCs/>
          <w:u w:val="single"/>
        </w:rPr>
        <w:t>of giving their consent.</w:t>
      </w:r>
    </w:p>
    <w:p w14:paraId="4E8EF0C3" w14:textId="21117242" w:rsidR="00A14008" w:rsidRDefault="00C90DD6">
      <w:pPr>
        <w:rPr>
          <w:b/>
          <w:bCs/>
          <w:u w:val="single"/>
        </w:rPr>
      </w:pPr>
      <w:r>
        <w:rPr>
          <w:b/>
          <w:bCs/>
          <w:u w:val="single"/>
        </w:rPr>
        <w:br/>
      </w:r>
      <w:r w:rsidR="0058249B" w:rsidRPr="0058249B">
        <w:rPr>
          <w:b/>
          <w:bCs/>
          <w:u w:val="single"/>
        </w:rPr>
        <w:t xml:space="preserve">Invitation to </w:t>
      </w:r>
      <w:r w:rsidR="00ED283E">
        <w:rPr>
          <w:b/>
          <w:bCs/>
          <w:u w:val="single"/>
        </w:rPr>
        <w:t xml:space="preserve">the </w:t>
      </w:r>
      <w:r w:rsidR="0058249B">
        <w:rPr>
          <w:b/>
          <w:bCs/>
          <w:u w:val="single"/>
        </w:rPr>
        <w:t>study</w:t>
      </w:r>
    </w:p>
    <w:p w14:paraId="3B7A205B" w14:textId="75192DB1" w:rsidR="0058249B" w:rsidRDefault="00074529">
      <w:r w:rsidRPr="00074529">
        <w:t xml:space="preserve">We are inviting people admitted to </w:t>
      </w:r>
      <w:r w:rsidRPr="001C62AB">
        <w:t>hospital with a</w:t>
      </w:r>
      <w:r w:rsidR="00010112" w:rsidRPr="001C62AB">
        <w:t xml:space="preserve"> respiratory tract infection (a</w:t>
      </w:r>
      <w:r w:rsidRPr="001C62AB">
        <w:t xml:space="preserve">n infection </w:t>
      </w:r>
      <w:r w:rsidR="00010112" w:rsidRPr="001C62AB">
        <w:t xml:space="preserve">that affects the nose, throat, airways or lungs) such as </w:t>
      </w:r>
      <w:r w:rsidRPr="001C62AB">
        <w:t>pneumonia</w:t>
      </w:r>
      <w:r w:rsidR="00010112" w:rsidRPr="001C62AB">
        <w:t>,</w:t>
      </w:r>
      <w:r w:rsidRPr="001C62AB">
        <w:t xml:space="preserve"> to participate in our research study. </w:t>
      </w:r>
      <w:r w:rsidR="00010112" w:rsidRPr="001C62AB">
        <w:t>This</w:t>
      </w:r>
      <w:r w:rsidRPr="001C62AB">
        <w:t xml:space="preserve"> can be caused by bacteria or viruses like flu (influenza) and COVID-19. This study is trying to find the best treatments for these health problems. This form provides information about the study, the treatments we are using, and risks and benefits of taking part. We understand that having </w:t>
      </w:r>
      <w:r w:rsidR="00C649E6" w:rsidRPr="001C62AB">
        <w:t>an</w:t>
      </w:r>
      <w:r w:rsidR="00EE6235" w:rsidRPr="001C62AB">
        <w:t xml:space="preserve"> infection</w:t>
      </w:r>
      <w:r w:rsidRPr="001C62AB">
        <w:t xml:space="preserve"> can be very stressful. Take your time to read this information and feel free to discuss it with your partner, friends or family.</w:t>
      </w:r>
    </w:p>
    <w:p w14:paraId="5413F9D8" w14:textId="6C4526FD" w:rsidR="00ED283E" w:rsidRDefault="00ED283E">
      <w:pPr>
        <w:rPr>
          <w:b/>
          <w:bCs/>
          <w:u w:val="single"/>
        </w:rPr>
      </w:pPr>
      <w:r w:rsidRPr="00ED283E">
        <w:rPr>
          <w:b/>
          <w:bCs/>
          <w:u w:val="single"/>
        </w:rPr>
        <w:t>What is the purpose of this study?</w:t>
      </w:r>
    </w:p>
    <w:p w14:paraId="33F5B005" w14:textId="3CAC9166" w:rsidR="00EF76D1" w:rsidRDefault="006C3878">
      <w:r>
        <w:t>A respiratory tract infection</w:t>
      </w:r>
      <w:r w:rsidR="008F5489" w:rsidRPr="008F5489">
        <w:t xml:space="preserve"> is an important health problem. Although there are many different treatments currently used to treat patients with </w:t>
      </w:r>
      <w:r>
        <w:t>this</w:t>
      </w:r>
      <w:r w:rsidR="008F5489" w:rsidRPr="008F5489">
        <w:t xml:space="preserve">, often </w:t>
      </w:r>
      <w:r w:rsidR="008F5489" w:rsidRPr="001C62AB">
        <w:t xml:space="preserve">doctors are unsure which option is best. As new treatments become available more research is also needed to see whether they work better. The aim of this study is to find out which treatments are best for patients who are seriously ill with </w:t>
      </w:r>
      <w:r w:rsidRPr="001C62AB">
        <w:t>a respiratory tract infection</w:t>
      </w:r>
      <w:r w:rsidR="008F5489" w:rsidRPr="001C62AB">
        <w:t>, to improve their chances of survival and recovery. REMAP-CAP is a worldwide study that has been active since 2016.</w:t>
      </w:r>
    </w:p>
    <w:p w14:paraId="7AABF514" w14:textId="165B7331" w:rsidR="000B4A36" w:rsidRDefault="008924F7" w:rsidP="000B4A36">
      <w:pPr>
        <w:spacing w:after="0" w:line="240" w:lineRule="auto"/>
        <w:rPr>
          <w:b/>
          <w:bCs/>
          <w:u w:val="single"/>
        </w:rPr>
      </w:pPr>
      <w:bookmarkStart w:id="1" w:name="_Hlk119043765"/>
      <w:r w:rsidRPr="008924F7">
        <w:rPr>
          <w:b/>
          <w:bCs/>
          <w:u w:val="single"/>
        </w:rPr>
        <w:t>What treatments are being investigated?</w:t>
      </w:r>
    </w:p>
    <w:bookmarkEnd w:id="1"/>
    <w:p w14:paraId="4D5ED6FF" w14:textId="77777777" w:rsidR="00330C42" w:rsidRDefault="00330C42" w:rsidP="000B4A36">
      <w:pPr>
        <w:spacing w:after="0" w:line="240" w:lineRule="auto"/>
        <w:rPr>
          <w:b/>
          <w:bCs/>
          <w:u w:val="single"/>
        </w:rPr>
      </w:pPr>
    </w:p>
    <w:p w14:paraId="53A9D20C" w14:textId="77777777" w:rsidR="00A56E1E" w:rsidRDefault="00A56E1E" w:rsidP="00A56E1E">
      <w:pPr>
        <w:spacing w:after="0" w:line="240" w:lineRule="auto"/>
      </w:pPr>
      <w:bookmarkStart w:id="2" w:name="_Hlk119043775"/>
      <w:r>
        <w:t xml:space="preserve">When there is an infection, the immune system responds to fight the bacteria or virus (called ‘inflammation’). Sometimes, the immune system responds too </w:t>
      </w:r>
      <w:proofErr w:type="gramStart"/>
      <w:r>
        <w:t>much</w:t>
      </w:r>
      <w:proofErr w:type="gramEnd"/>
      <w:r>
        <w:t xml:space="preserve">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14:paraId="34EBEB67" w14:textId="77777777" w:rsidR="00A56E1E" w:rsidRDefault="00A56E1E" w:rsidP="00A56E1E">
      <w:pPr>
        <w:spacing w:after="0" w:line="240" w:lineRule="auto"/>
      </w:pPr>
    </w:p>
    <w:p w14:paraId="48CCFAD0" w14:textId="753A9B74" w:rsidR="002C0421" w:rsidRPr="00A54922" w:rsidRDefault="00A56E1E" w:rsidP="00A56E1E">
      <w:pPr>
        <w:spacing w:after="0" w:line="240" w:lineRule="auto"/>
      </w:pPr>
      <w:r w:rsidRPr="7D3E7296">
        <w:rPr>
          <w:b/>
          <w:bCs/>
        </w:rPr>
        <w:t>Antibiotics</w:t>
      </w:r>
      <w:r>
        <w:t xml:space="preserve"> are medicines that fight bacterial </w:t>
      </w:r>
      <w:proofErr w:type="gramStart"/>
      <w:r>
        <w:t>infection</w:t>
      </w:r>
      <w:proofErr w:type="gramEnd"/>
      <w:r>
        <w:t xml:space="preserve"> and different antibiotics may work best for different bacteria. Sometimes combinations of different antibiotics may be </w:t>
      </w:r>
      <w:proofErr w:type="gramStart"/>
      <w:r>
        <w:t>needed</w:t>
      </w:r>
      <w:proofErr w:type="gramEnd"/>
      <w:r>
        <w:t xml:space="preserve"> and different doctors may give different antibiotics. The following antibiotics are being </w:t>
      </w:r>
      <w:r w:rsidRPr="00A54922">
        <w:t>compared: ceftriaxone and a macrolide, piperacillin-tazobactam and a macrolide, amoxicillin-clavulanate and a macrolide, moxifloxacin, or levofloxacin. These medications are given through a tube into your vein (drip) or as a tablet or liquid to swallow.</w:t>
      </w:r>
    </w:p>
    <w:p w14:paraId="36DC52EA" w14:textId="77777777" w:rsidR="00A56E1E" w:rsidRPr="00A54922" w:rsidRDefault="00A56E1E" w:rsidP="00A56E1E">
      <w:pPr>
        <w:spacing w:after="0" w:line="240" w:lineRule="auto"/>
      </w:pPr>
    </w:p>
    <w:p w14:paraId="3D65B79F" w14:textId="20A3B459" w:rsidR="00A56E1E" w:rsidRDefault="00A56E1E" w:rsidP="00A56E1E">
      <w:pPr>
        <w:spacing w:after="0" w:line="240" w:lineRule="auto"/>
      </w:pPr>
      <w:r w:rsidRPr="00A54922">
        <w:rPr>
          <w:b/>
          <w:bCs/>
        </w:rPr>
        <w:t>Macrolides</w:t>
      </w:r>
      <w:r w:rsidRPr="00A54922">
        <w:t xml:space="preserve"> are a type of antibiotic which may also help reduce inflammation if they are given for longer. We are comparing a long-course of macrolides (14 days) compared to a short-course (3-5 days) or no macrolide. The following different macrolides are being compared: azithromycin, clarithromycin, erythromycin, or roxithromycin.</w:t>
      </w:r>
      <w:r>
        <w:t xml:space="preserve"> These medications are given through a tube into your vein (drip) or as a tablet or liquid to swallow.</w:t>
      </w:r>
      <w:r w:rsidR="004F5B69">
        <w:br/>
      </w:r>
    </w:p>
    <w:p w14:paraId="3C480E35" w14:textId="77777777" w:rsidR="00A56E1E" w:rsidRDefault="00A56E1E" w:rsidP="00A56E1E">
      <w:pPr>
        <w:spacing w:after="0" w:line="240" w:lineRule="auto"/>
      </w:pPr>
      <w:r w:rsidRPr="4DACCC41">
        <w:rPr>
          <w:b/>
          <w:bCs/>
        </w:rPr>
        <w:t>Corticosteroids</w:t>
      </w:r>
      <w:r>
        <w:t xml:space="preserve"> are a type of anti-inflammatory medicine. The following treatments are being compared: dexamethasone (for up to 10 days), hydrocortisone (if you have septic shock, which is when your infection is causing organ failure), or no corticosteroids. These medications are given through a tube into your vein (drip) or as a tablet to swallow.</w:t>
      </w:r>
    </w:p>
    <w:p w14:paraId="3355E358" w14:textId="77777777" w:rsidR="00A56E1E" w:rsidRDefault="00A56E1E" w:rsidP="00A56E1E">
      <w:pPr>
        <w:spacing w:after="0" w:line="240" w:lineRule="auto"/>
      </w:pPr>
    </w:p>
    <w:p w14:paraId="00FF7A85" w14:textId="77777777" w:rsidR="00A56E1E" w:rsidRDefault="00A56E1E" w:rsidP="00A56E1E">
      <w:pPr>
        <w:spacing w:after="0" w:line="240" w:lineRule="auto"/>
      </w:pPr>
      <w:r w:rsidRPr="005D3615">
        <w:rPr>
          <w:b/>
          <w:bCs/>
        </w:rPr>
        <w:t>Influenza (flu) antivirals</w:t>
      </w:r>
      <w:r>
        <w:t xml:space="preserve"> are medicines that fight flu viruses. The following treatments are being compared: oseltamivir (a short or long course), </w:t>
      </w:r>
      <w:proofErr w:type="spellStart"/>
      <w:r>
        <w:t>baloxavir</w:t>
      </w:r>
      <w:proofErr w:type="spellEnd"/>
      <w:r>
        <w:t xml:space="preserve">, the combination of both oseltamivir and </w:t>
      </w:r>
      <w:proofErr w:type="spellStart"/>
      <w:r>
        <w:t>baloxavir</w:t>
      </w:r>
      <w:proofErr w:type="spellEnd"/>
      <w:r>
        <w:t>, or n</w:t>
      </w:r>
      <w:r w:rsidRPr="009B4385">
        <w:t xml:space="preserve">o </w:t>
      </w:r>
      <w:r>
        <w:t>antiviral. These medications are given as a tablet or liquid to swallow.</w:t>
      </w:r>
    </w:p>
    <w:p w14:paraId="640BE1BC" w14:textId="77777777" w:rsidR="00A56E1E" w:rsidRDefault="00A56E1E" w:rsidP="00A56E1E">
      <w:pPr>
        <w:spacing w:after="0" w:line="240" w:lineRule="auto"/>
      </w:pPr>
    </w:p>
    <w:p w14:paraId="36DFC396" w14:textId="77777777" w:rsidR="00A56E1E" w:rsidRDefault="00A56E1E" w:rsidP="00A56E1E">
      <w:pPr>
        <w:spacing w:after="0" w:line="240" w:lineRule="auto"/>
      </w:pPr>
      <w:r w:rsidRPr="7D3E7296">
        <w:rPr>
          <w:b/>
          <w:bCs/>
        </w:rPr>
        <w:t xml:space="preserve">Immune modulators </w:t>
      </w:r>
      <w:r>
        <w:t>are medicines which help your immune system work properly and</w:t>
      </w:r>
      <w:r w:rsidRPr="7D3E7296">
        <w:rPr>
          <w:b/>
          <w:bCs/>
        </w:rPr>
        <w:t xml:space="preserve"> </w:t>
      </w:r>
      <w:r>
        <w:t xml:space="preserve">are found to be effective in infections such as COVID-19. They might work against </w:t>
      </w:r>
      <w:proofErr w:type="gramStart"/>
      <w:r>
        <w:t>flu</w:t>
      </w:r>
      <w:proofErr w:type="gramEnd"/>
      <w:r>
        <w:t xml:space="preserve"> but we do not know for sure. The following treatments for influenza (flu) are being compared: baricitinib, tocilizumab, or no immune modulator. These are given through a tube into your vein (drip) or as a tablet to swallow.</w:t>
      </w:r>
    </w:p>
    <w:p w14:paraId="415F3213" w14:textId="77777777" w:rsidR="00A56E1E" w:rsidRDefault="00A56E1E" w:rsidP="00A56E1E">
      <w:pPr>
        <w:spacing w:after="0" w:line="240" w:lineRule="auto"/>
      </w:pPr>
    </w:p>
    <w:p w14:paraId="3D1BE6FA" w14:textId="4B105D32" w:rsidR="007E18C2" w:rsidRDefault="00A56E1E" w:rsidP="00A56E1E">
      <w:pPr>
        <w:spacing w:after="0" w:line="240" w:lineRule="auto"/>
      </w:pPr>
      <w:r w:rsidRPr="005D3615">
        <w:rPr>
          <w:b/>
          <w:bCs/>
        </w:rPr>
        <w:t xml:space="preserve">Immunoglobulin therapy </w:t>
      </w:r>
      <w:r>
        <w:t>contains antibodies which fight infection in the liquid part of blood</w:t>
      </w:r>
      <w:r w:rsidRPr="00B8131A">
        <w:t xml:space="preserve"> </w:t>
      </w:r>
      <w:r>
        <w:t>(convalescent plasma), taken from patients who recovered from COVID-19. These antibodies could help fight the virus in people who have not yet recovered from COVID-19. We are comparing convalescent plasma with n</w:t>
      </w:r>
      <w:r w:rsidRPr="008808BB">
        <w:t>o</w:t>
      </w:r>
      <w:r>
        <w:t xml:space="preserve"> </w:t>
      </w:r>
      <w:r w:rsidRPr="008808BB">
        <w:t>convalescent plasma</w:t>
      </w:r>
      <w:r>
        <w:t xml:space="preserve"> treatment. 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14:paraId="0370D349" w14:textId="77777777" w:rsidR="00634750" w:rsidRDefault="00634750" w:rsidP="00A56E1E">
      <w:pPr>
        <w:spacing w:after="0" w:line="240" w:lineRule="auto"/>
      </w:pPr>
    </w:p>
    <w:p w14:paraId="23640808" w14:textId="48CD90C7" w:rsidR="007E18C2" w:rsidRDefault="00634750" w:rsidP="00A56E1E">
      <w:pPr>
        <w:spacing w:after="0" w:line="240" w:lineRule="auto"/>
      </w:pPr>
      <w:r w:rsidRPr="00634750">
        <w:rPr>
          <w:noProof/>
        </w:rPr>
        <w:drawing>
          <wp:inline distT="0" distB="0" distL="0" distR="0" wp14:anchorId="1137F1DF" wp14:editId="57A6B7CE">
            <wp:extent cx="6645910" cy="4989195"/>
            <wp:effectExtent l="0" t="0" r="2540" b="1905"/>
            <wp:docPr id="2120998791"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998791" name="Picture 1" descr="A diagram of treatment procedures&#10;&#10;Description automatically generated with medium confidence"/>
                    <pic:cNvPicPr/>
                  </pic:nvPicPr>
                  <pic:blipFill>
                    <a:blip r:embed="rId11"/>
                    <a:stretch>
                      <a:fillRect/>
                    </a:stretch>
                  </pic:blipFill>
                  <pic:spPr>
                    <a:xfrm>
                      <a:off x="0" y="0"/>
                      <a:ext cx="6645910" cy="4989195"/>
                    </a:xfrm>
                    <a:prstGeom prst="rect">
                      <a:avLst/>
                    </a:prstGeom>
                  </pic:spPr>
                </pic:pic>
              </a:graphicData>
            </a:graphic>
          </wp:inline>
        </w:drawing>
      </w:r>
    </w:p>
    <w:bookmarkEnd w:id="2"/>
    <w:p w14:paraId="05DCBD36" w14:textId="77777777" w:rsidR="007F00A3" w:rsidRDefault="007F00A3" w:rsidP="2E182ADB">
      <w:pPr>
        <w:rPr>
          <w:i/>
          <w:iCs/>
          <w:highlight w:val="yellow"/>
        </w:rPr>
      </w:pPr>
    </w:p>
    <w:p w14:paraId="3C305249" w14:textId="407C913E" w:rsidR="00CF2B20" w:rsidRPr="0065751C" w:rsidRDefault="2D54C233" w:rsidP="2E182ADB">
      <w:pPr>
        <w:rPr>
          <w:i/>
          <w:iCs/>
          <w:highlight w:val="yellow"/>
        </w:rPr>
      </w:pPr>
      <w:r w:rsidRPr="0065751C">
        <w:rPr>
          <w:i/>
          <w:iCs/>
          <w:highlight w:val="yellow"/>
        </w:rPr>
        <w:t xml:space="preserve">(please delete </w:t>
      </w:r>
      <w:r w:rsidR="743F33BA" w:rsidRPr="2E182ADB">
        <w:rPr>
          <w:i/>
          <w:iCs/>
          <w:highlight w:val="yellow"/>
        </w:rPr>
        <w:t>domain</w:t>
      </w:r>
      <w:r w:rsidR="00A33AC2">
        <w:rPr>
          <w:i/>
          <w:iCs/>
          <w:highlight w:val="yellow"/>
        </w:rPr>
        <w:t>(s)</w:t>
      </w:r>
      <w:r w:rsidR="743F33BA" w:rsidRPr="2E182ADB">
        <w:rPr>
          <w:i/>
          <w:iCs/>
          <w:highlight w:val="yellow"/>
        </w:rPr>
        <w:t xml:space="preserve"> </w:t>
      </w:r>
      <w:r w:rsidR="7D96929D" w:rsidRPr="2E182ADB">
        <w:rPr>
          <w:i/>
          <w:iCs/>
          <w:highlight w:val="yellow"/>
        </w:rPr>
        <w:t>and/</w:t>
      </w:r>
      <w:r w:rsidR="743F33BA" w:rsidRPr="2E182ADB">
        <w:rPr>
          <w:i/>
          <w:iCs/>
          <w:highlight w:val="yellow"/>
        </w:rPr>
        <w:t xml:space="preserve">or </w:t>
      </w:r>
      <w:r w:rsidRPr="0065751C">
        <w:rPr>
          <w:i/>
          <w:iCs/>
          <w:highlight w:val="yellow"/>
        </w:rPr>
        <w:t>treatment</w:t>
      </w:r>
      <w:r w:rsidR="00A33AC2">
        <w:rPr>
          <w:i/>
          <w:iCs/>
          <w:highlight w:val="yellow"/>
        </w:rPr>
        <w:t>(s)</w:t>
      </w:r>
      <w:r w:rsidRPr="0065751C">
        <w:rPr>
          <w:i/>
          <w:iCs/>
          <w:highlight w:val="yellow"/>
        </w:rPr>
        <w:t xml:space="preserve"> </w:t>
      </w:r>
      <w:r w:rsidR="26ADF27C" w:rsidRPr="2E182ADB">
        <w:rPr>
          <w:i/>
          <w:iCs/>
          <w:highlight w:val="yellow"/>
        </w:rPr>
        <w:t>that</w:t>
      </w:r>
      <w:r w:rsidR="00A33AC2">
        <w:rPr>
          <w:i/>
          <w:iCs/>
          <w:highlight w:val="yellow"/>
        </w:rPr>
        <w:t xml:space="preserve"> the</w:t>
      </w:r>
      <w:r w:rsidRPr="0065751C">
        <w:rPr>
          <w:i/>
          <w:iCs/>
          <w:highlight w:val="yellow"/>
        </w:rPr>
        <w:t xml:space="preserve"> site </w:t>
      </w:r>
      <w:r w:rsidR="2D6B94C1" w:rsidRPr="2E182ADB">
        <w:rPr>
          <w:i/>
          <w:iCs/>
          <w:highlight w:val="yellow"/>
        </w:rPr>
        <w:t xml:space="preserve">is </w:t>
      </w:r>
      <w:r w:rsidRPr="0065751C">
        <w:rPr>
          <w:i/>
          <w:iCs/>
          <w:highlight w:val="yellow"/>
        </w:rPr>
        <w:t xml:space="preserve">not </w:t>
      </w:r>
      <w:r w:rsidRPr="2E182ADB">
        <w:rPr>
          <w:i/>
          <w:iCs/>
          <w:highlight w:val="yellow"/>
        </w:rPr>
        <w:t>participating</w:t>
      </w:r>
      <w:r w:rsidR="144D6656" w:rsidRPr="2E182ADB">
        <w:rPr>
          <w:i/>
          <w:iCs/>
          <w:highlight w:val="yellow"/>
        </w:rPr>
        <w:t xml:space="preserve"> in</w:t>
      </w:r>
      <w:r w:rsidR="00A33AC2">
        <w:rPr>
          <w:i/>
          <w:iCs/>
          <w:highlight w:val="yellow"/>
        </w:rPr>
        <w:t>, in both text and chart above</w:t>
      </w:r>
      <w:r w:rsidRPr="2E182ADB">
        <w:rPr>
          <w:i/>
          <w:iCs/>
          <w:highlight w:val="yellow"/>
        </w:rPr>
        <w:t>)</w:t>
      </w:r>
    </w:p>
    <w:p w14:paraId="7F3589E4" w14:textId="1ACB006A" w:rsidR="0076125F" w:rsidRPr="00B51F14" w:rsidRDefault="00D13F2A" w:rsidP="008924F7">
      <w:pPr>
        <w:rPr>
          <w:rFonts w:cstheme="minorHAnsi"/>
        </w:rPr>
      </w:pPr>
      <w:r w:rsidRPr="00D13F2A">
        <w:rPr>
          <w:rFonts w:cstheme="minorHAnsi"/>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option, so you may not receive any of these </w:t>
      </w:r>
      <w:proofErr w:type="gramStart"/>
      <w:r w:rsidRPr="00D13F2A">
        <w:rPr>
          <w:rFonts w:cstheme="minorHAnsi"/>
        </w:rPr>
        <w:t>treatments</w:t>
      </w:r>
      <w:proofErr w:type="gramEnd"/>
      <w:r w:rsidRPr="00D13F2A">
        <w:rPr>
          <w:rFonts w:cstheme="minorHAnsi"/>
        </w:rPr>
        <w:t xml:space="preserve"> but you will still receive standard of care at your hospital.</w:t>
      </w:r>
    </w:p>
    <w:p w14:paraId="36BCEB59" w14:textId="14718220" w:rsidR="00F74EE2" w:rsidRDefault="00F74EE2" w:rsidP="008924F7">
      <w:pPr>
        <w:rPr>
          <w:b/>
          <w:bCs/>
          <w:u w:val="single"/>
        </w:rPr>
      </w:pPr>
      <w:bookmarkStart w:id="3" w:name="_Hlk117687092"/>
      <w:r w:rsidRPr="00F74EE2">
        <w:rPr>
          <w:b/>
          <w:bCs/>
          <w:u w:val="single"/>
        </w:rPr>
        <w:t>Who will be included in the study?</w:t>
      </w:r>
    </w:p>
    <w:p w14:paraId="6199CD54" w14:textId="372AD3DD" w:rsidR="00F74EE2" w:rsidRDefault="00F74EE2" w:rsidP="008924F7">
      <w:r>
        <w:t>Patients who have been admitted to hospital or to ICU</w:t>
      </w:r>
      <w:r w:rsidR="005A3393">
        <w:t>,</w:t>
      </w:r>
      <w:r>
        <w:t xml:space="preserve"> </w:t>
      </w:r>
      <w:r w:rsidR="00FC799D">
        <w:t xml:space="preserve">who have or are suspected to </w:t>
      </w:r>
      <w:r w:rsidR="00FC799D" w:rsidRPr="001C62AB">
        <w:t xml:space="preserve">have </w:t>
      </w:r>
      <w:r w:rsidR="00997001" w:rsidRPr="001C62AB">
        <w:t>a respiratory tract infection</w:t>
      </w:r>
      <w:r w:rsidR="00E27DF3" w:rsidRPr="001C62AB">
        <w:t xml:space="preserve"> (an infection that affects the nose, throat, airways or lungs)</w:t>
      </w:r>
      <w:r w:rsidR="00930EFD" w:rsidRPr="001C62AB">
        <w:t xml:space="preserve"> such as pneumonia</w:t>
      </w:r>
      <w:r w:rsidR="00A54DC8" w:rsidRPr="001C62AB">
        <w:t>, flu or COVID-19</w:t>
      </w:r>
      <w:r w:rsidR="00F42B08" w:rsidRPr="001C62AB">
        <w:t>. Only patients who meet the study requirements and their doctor believes they are suitable will be included. The treatments available depend on how serious the condition is and whether the different treatments</w:t>
      </w:r>
      <w:r w:rsidR="00F42B08" w:rsidRPr="00F42B08">
        <w:t xml:space="preserve"> are suitable for you.</w:t>
      </w:r>
    </w:p>
    <w:p w14:paraId="2DAD3496" w14:textId="4A1947CE" w:rsidR="00834149" w:rsidRPr="00B21E1F" w:rsidRDefault="00FC799D" w:rsidP="00B21E1F">
      <w:pPr>
        <w:rPr>
          <w:b/>
          <w:bCs/>
          <w:u w:val="single"/>
        </w:rPr>
      </w:pPr>
      <w:bookmarkStart w:id="4" w:name="_Hlk117687179"/>
      <w:bookmarkEnd w:id="3"/>
      <w:r w:rsidRPr="00FC799D">
        <w:rPr>
          <w:b/>
          <w:bCs/>
          <w:u w:val="single"/>
        </w:rPr>
        <w:t>What does participation in this study involve?</w:t>
      </w:r>
    </w:p>
    <w:p w14:paraId="29E5A568" w14:textId="740561EB" w:rsidR="00AA22D8" w:rsidRDefault="00AA22D8" w:rsidP="00AA22D8">
      <w:del w:id="5" w:author="Anjum, Aisha" w:date="2025-01-17T17:24:00Z">
        <w:r w:rsidDel="00AA22D8">
          <w:delText xml:space="preserve">This study is not very different from standard healthcare. </w:delText>
        </w:r>
      </w:del>
      <w:ins w:id="6" w:author="Anjum, Aisha" w:date="2025-01-20T11:31:00Z">
        <w:r w:rsidR="7C08B27E" w:rsidRPr="086CBB81">
          <w:rPr>
            <w:rFonts w:ascii="Calibri" w:eastAsia="Calibri" w:hAnsi="Calibri" w:cs="Calibri"/>
          </w:rPr>
          <w:t xml:space="preserve"> </w:t>
        </w:r>
      </w:ins>
      <w:r w:rsidR="005D7178">
        <w:t xml:space="preserve">Your relative/friend/other’s </w:t>
      </w:r>
      <w:r>
        <w:t xml:space="preserve">doctor will always first decide if the study is best for </w:t>
      </w:r>
      <w:r w:rsidR="005D7178">
        <w:t xml:space="preserve">your relative/friend/other </w:t>
      </w:r>
      <w:r>
        <w:t xml:space="preserve">and will always provide the healthcare </w:t>
      </w:r>
      <w:r w:rsidR="000F7068">
        <w:t xml:space="preserve">your relative/friend/other </w:t>
      </w:r>
      <w:r>
        <w:t>require</w:t>
      </w:r>
      <w:r w:rsidR="000F7068">
        <w:t>s.</w:t>
      </w:r>
      <w:r>
        <w:t xml:space="preserve">  </w:t>
      </w:r>
    </w:p>
    <w:p w14:paraId="6A074DD0" w14:textId="757ACCFF" w:rsidR="00AA22D8" w:rsidRDefault="00AA22D8" w:rsidP="00AA22D8">
      <w:r>
        <w:t xml:space="preserve">It is important to start treatment of these conditions as quickly as possible. This is why some treatments may already have started before you were given this consent form. If </w:t>
      </w:r>
      <w:r w:rsidR="000F7068" w:rsidRPr="000F7068">
        <w:t xml:space="preserve">your relative/friend/other </w:t>
      </w:r>
      <w:r w:rsidR="000F7068">
        <w:t>was</w:t>
      </w:r>
      <w:r>
        <w:t xml:space="preserve"> not able to give </w:t>
      </w:r>
      <w:r w:rsidR="00DA030E">
        <w:t>their own</w:t>
      </w:r>
      <w:r>
        <w:t xml:space="preserve"> consent straight </w:t>
      </w:r>
      <w:r w:rsidRPr="00F97034">
        <w:t>away</w:t>
      </w:r>
      <w:r w:rsidR="00743F46">
        <w:t xml:space="preserve"> and we could not reach a relative/friend/other for them,</w:t>
      </w:r>
      <w:r w:rsidRPr="00F97034">
        <w:t xml:space="preserve"> we asked </w:t>
      </w:r>
      <w:r w:rsidR="00DE01E9" w:rsidRPr="00DE01E9">
        <w:t xml:space="preserve">an independent doctor or independent senior nurse to provide consent on </w:t>
      </w:r>
      <w:r w:rsidR="00743F46" w:rsidRPr="00743F46">
        <w:t>your relative/friend/other</w:t>
      </w:r>
      <w:r w:rsidR="00743F46">
        <w:t xml:space="preserve">’s </w:t>
      </w:r>
      <w:r w:rsidR="00DE01E9" w:rsidRPr="00DE01E9">
        <w:t xml:space="preserve">behalf. </w:t>
      </w:r>
      <w:r w:rsidR="00046FF5" w:rsidRPr="00284FA9">
        <w:t xml:space="preserve">An independent doctor/senior nurse is not involved in the study. </w:t>
      </w:r>
      <w:r w:rsidRPr="00F97034">
        <w:t xml:space="preserve">This will only happen if </w:t>
      </w:r>
      <w:r w:rsidR="00F97034" w:rsidRPr="00F97034">
        <w:t>your relative/friend/</w:t>
      </w:r>
      <w:r w:rsidR="00F97034" w:rsidRPr="00284FA9">
        <w:t xml:space="preserve">other’s </w:t>
      </w:r>
      <w:r w:rsidRPr="00284FA9">
        <w:t xml:space="preserve">doctor is not aware of any previous reason that </w:t>
      </w:r>
      <w:r w:rsidR="00DA030E" w:rsidRPr="00284FA9">
        <w:t xml:space="preserve">your relative/friend/other </w:t>
      </w:r>
      <w:r w:rsidRPr="00284FA9">
        <w:t xml:space="preserve">may not wish to participate in the trial. We always check if </w:t>
      </w:r>
      <w:r w:rsidR="00284FA9" w:rsidRPr="00284FA9">
        <w:t xml:space="preserve">your relative/friend/other </w:t>
      </w:r>
      <w:r w:rsidR="00284FA9" w:rsidRPr="00D5496E">
        <w:t>is</w:t>
      </w:r>
      <w:r w:rsidRPr="00284FA9">
        <w:t xml:space="preserve"> happy to continue in the study once </w:t>
      </w:r>
      <w:r w:rsidR="00284FA9" w:rsidRPr="00284FA9">
        <w:t xml:space="preserve">your relative/friend/other </w:t>
      </w:r>
      <w:proofErr w:type="gramStart"/>
      <w:r w:rsidR="00284FA9" w:rsidRPr="00D5496E">
        <w:t>is</w:t>
      </w:r>
      <w:r w:rsidRPr="00284FA9">
        <w:t xml:space="preserve"> able to</w:t>
      </w:r>
      <w:proofErr w:type="gramEnd"/>
      <w:r w:rsidRPr="00284FA9">
        <w:t xml:space="preserve"> give </w:t>
      </w:r>
      <w:r w:rsidR="00284FA9" w:rsidRPr="00D5496E">
        <w:t>their</w:t>
      </w:r>
      <w:r w:rsidRPr="00284FA9">
        <w:t xml:space="preserve"> own consent.</w:t>
      </w:r>
    </w:p>
    <w:p w14:paraId="354105E5" w14:textId="77777777" w:rsidR="00AA22D8" w:rsidRDefault="00AA22D8" w:rsidP="00AA22D8">
      <w:r>
        <w:t>In certain circumstances (such as isolation measures during a pandemic), it may not be possible to sign a consent form on paper, and we may ask you to provide verbal consent. Written consent will then be collected as soon as possible.</w:t>
      </w:r>
    </w:p>
    <w:p w14:paraId="1A8BFA29" w14:textId="49D3B7BD" w:rsidR="00AA22D8" w:rsidRDefault="00AA22D8" w:rsidP="00AA22D8">
      <w:r>
        <w:t>Participation is entirely voluntary. If you agree</w:t>
      </w:r>
      <w:r w:rsidR="007A6764">
        <w:t xml:space="preserve"> for your </w:t>
      </w:r>
      <w:r w:rsidR="007A6764" w:rsidRPr="007A6764">
        <w:t>relative/friend/other</w:t>
      </w:r>
      <w:r>
        <w:t xml:space="preserve"> to participate, we will ask you to sign a consent form. We will enter some details about </w:t>
      </w:r>
      <w:r w:rsidR="007A6764" w:rsidRPr="007A6764">
        <w:t xml:space="preserve">your relative/friend/other </w:t>
      </w:r>
      <w:r>
        <w:t xml:space="preserve">and answer some medical questions on a computer. </w:t>
      </w:r>
      <w:r w:rsidR="007A6764">
        <w:t>Y</w:t>
      </w:r>
      <w:r w:rsidR="007A6764" w:rsidRPr="007A6764">
        <w:t xml:space="preserve">our relative/friend/other </w:t>
      </w:r>
      <w:r>
        <w:t xml:space="preserve">will then be randomised by a computer to receive one or more of the above treatment options. Randomisation is a process like tossing a coin, and </w:t>
      </w:r>
      <w:r w:rsidR="00416EA6" w:rsidRPr="00416EA6">
        <w:t xml:space="preserve">your relative/friend/other </w:t>
      </w:r>
      <w:r>
        <w:t xml:space="preserve">will have a chance of receiving one of the above treatment options in each group, which allows us to compare </w:t>
      </w:r>
      <w:r w:rsidR="00416EA6">
        <w:t>their</w:t>
      </w:r>
      <w: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14:paraId="0708B3D1" w14:textId="5B02A9AE" w:rsidR="00AA22D8" w:rsidRDefault="00AA22D8" w:rsidP="00AA22D8">
      <w:r>
        <w:t xml:space="preserve">Once </w:t>
      </w:r>
      <w:r w:rsidR="00F53DFB" w:rsidRPr="00F53DFB">
        <w:t xml:space="preserve">your relative/friend/other </w:t>
      </w:r>
      <w:r w:rsidR="00F53DFB">
        <w:t>has</w:t>
      </w:r>
      <w:r>
        <w:t xml:space="preserve"> been randomised, depending on the treatment, a nose swab and/or a blood sample (about a teaspoon of blood) will be taken. Nose swabs will also be collected 3 and 7 days later, while blood samples will be collected weekly until hospital discharge. The doctor, nurse or researcher will explain the study to you, but no one can choose which treatment </w:t>
      </w:r>
      <w:r w:rsidR="005C1990" w:rsidRPr="005C1990">
        <w:t xml:space="preserve">your relative/friend/other </w:t>
      </w:r>
      <w:r>
        <w:t xml:space="preserve">will get. Even if </w:t>
      </w:r>
      <w:bookmarkStart w:id="7" w:name="_Hlk181968651"/>
      <w:r w:rsidR="00F53DFB" w:rsidRPr="00F53DFB">
        <w:t xml:space="preserve">your relative/friend/other </w:t>
      </w:r>
      <w:bookmarkEnd w:id="7"/>
      <w:r w:rsidR="00F53DFB">
        <w:t>is</w:t>
      </w:r>
      <w:r>
        <w:t xml:space="preserve"> participating in the study, the study treatment will be adjusted or stopped if </w:t>
      </w:r>
      <w:r w:rsidR="00C301AB">
        <w:t>their</w:t>
      </w:r>
      <w:r>
        <w:t xml:space="preserve"> doctor thinks it should be.</w:t>
      </w:r>
    </w:p>
    <w:p w14:paraId="65C60828" w14:textId="5DF5C204" w:rsidR="00D533BF" w:rsidRDefault="00AA22D8" w:rsidP="00AA22D8">
      <w:r>
        <w:t>During the study, further information about</w:t>
      </w:r>
      <w:r w:rsidR="00CD2956">
        <w:t xml:space="preserve"> your</w:t>
      </w:r>
      <w:r>
        <w:t xml:space="preserve"> </w:t>
      </w:r>
      <w:r w:rsidR="00CD2956" w:rsidRPr="00CD2956">
        <w:t xml:space="preserve">relative/friend/other’s </w:t>
      </w:r>
      <w:r>
        <w:t xml:space="preserve">health will be entered onto a computer. Once </w:t>
      </w:r>
      <w:bookmarkStart w:id="8" w:name="_Hlk181969029"/>
      <w:r w:rsidR="00A16B71" w:rsidRPr="00A16B71">
        <w:t xml:space="preserve">your relative/friend/other </w:t>
      </w:r>
      <w:bookmarkEnd w:id="8"/>
      <w:r w:rsidR="00A16B71">
        <w:t xml:space="preserve">is </w:t>
      </w:r>
      <w:r>
        <w:t xml:space="preserve">discharged from hospital, no further visits are required by </w:t>
      </w:r>
      <w:r w:rsidR="00A16B71">
        <w:t>them</w:t>
      </w:r>
      <w:r>
        <w:t>. We will contact you</w:t>
      </w:r>
      <w:r w:rsidR="00CD2956">
        <w:t xml:space="preserve">r </w:t>
      </w:r>
      <w:r w:rsidR="00CD2956" w:rsidRPr="00CD2956">
        <w:t>relative/friend/other</w:t>
      </w:r>
      <w:r>
        <w:t xml:space="preserve"> 6 months later to complete a questionnaire about </w:t>
      </w:r>
      <w:r w:rsidR="00C301AB">
        <w:t>their</w:t>
      </w:r>
      <w:r>
        <w:t xml:space="preserve"> wellbeing, by telephone. To learn whether the treatments worked, we will collect information about </w:t>
      </w:r>
      <w:r w:rsidR="00C301AB" w:rsidRPr="00C301AB">
        <w:t xml:space="preserve">your relative/friend/other </w:t>
      </w:r>
      <w:r>
        <w:t xml:space="preserve">from </w:t>
      </w:r>
      <w:r w:rsidR="00C301AB">
        <w:t>their</w:t>
      </w:r>
      <w:r>
        <w:t xml:space="preserve"> medical records from before </w:t>
      </w:r>
      <w:r w:rsidR="00C301AB">
        <w:t>they</w:t>
      </w:r>
      <w:r>
        <w:t xml:space="preserve"> joined the study and up to 6 months later. We will also request information about </w:t>
      </w:r>
      <w:r w:rsidR="00C301AB" w:rsidRPr="00C301AB">
        <w:t xml:space="preserve">your relative/friend/other </w:t>
      </w:r>
      <w:r>
        <w:t>from the following research databases: Intensive Care National Audit &amp; Research Centre (ICNARC), NHS Digital, UK Health Security Agency, and genetic or other research databases (</w:t>
      </w:r>
      <w:r w:rsidR="000060FD">
        <w:t xml:space="preserve">if </w:t>
      </w:r>
      <w:r w:rsidR="00C301AB" w:rsidRPr="00C301AB">
        <w:t>your relative/friend/other</w:t>
      </w:r>
      <w:r w:rsidR="00C301AB">
        <w:t xml:space="preserve">’s </w:t>
      </w:r>
      <w:r>
        <w:t>information/samples</w:t>
      </w:r>
      <w:r w:rsidR="000060FD">
        <w:t xml:space="preserve"> were provided</w:t>
      </w:r>
      <w:r>
        <w:t xml:space="preserve"> to them). We will keep this information for up to 25 years after </w:t>
      </w:r>
      <w:r w:rsidR="00DA348A" w:rsidRPr="00DA348A">
        <w:t>your relative/friend/other</w:t>
      </w:r>
      <w:r w:rsidR="00DA348A">
        <w:t xml:space="preserve">’s </w:t>
      </w:r>
      <w:r>
        <w:t xml:space="preserve">discharge. All data collected from </w:t>
      </w:r>
      <w:r w:rsidR="00DA348A" w:rsidRPr="00DA348A">
        <w:t xml:space="preserve">your relative/friend/other </w:t>
      </w:r>
      <w:r>
        <w:t xml:space="preserve">will be pseudonymised, which means that </w:t>
      </w:r>
      <w:r w:rsidR="00DA348A">
        <w:t>their</w:t>
      </w:r>
      <w:r>
        <w:t xml:space="preserve"> name and other identifiers will be replaced by a reference number (code), so </w:t>
      </w:r>
      <w:r w:rsidR="00DA348A" w:rsidRPr="00DA348A">
        <w:t xml:space="preserve">your relative/friend/other </w:t>
      </w:r>
      <w:r>
        <w:t>cannot be directly personally identified by this.</w:t>
      </w:r>
    </w:p>
    <w:p w14:paraId="6615EC9A" w14:textId="1BB2EB6C" w:rsidR="00FC799D" w:rsidRPr="00B87A0D" w:rsidRDefault="00B87A0D" w:rsidP="008924F7">
      <w:pPr>
        <w:rPr>
          <w:b/>
          <w:bCs/>
          <w:u w:val="single"/>
        </w:rPr>
      </w:pPr>
      <w:bookmarkStart w:id="9" w:name="_Hlk117689387"/>
      <w:bookmarkEnd w:id="4"/>
      <w:r>
        <w:rPr>
          <w:b/>
          <w:bCs/>
          <w:u w:val="single"/>
        </w:rPr>
        <w:t>Are there any b</w:t>
      </w:r>
      <w:r w:rsidR="006E7AF6" w:rsidRPr="00B87A0D">
        <w:rPr>
          <w:b/>
          <w:bCs/>
          <w:u w:val="single"/>
        </w:rPr>
        <w:t>enefits</w:t>
      </w:r>
      <w:r>
        <w:rPr>
          <w:b/>
          <w:bCs/>
          <w:u w:val="single"/>
        </w:rPr>
        <w:t xml:space="preserve"> in taking part?</w:t>
      </w:r>
    </w:p>
    <w:p w14:paraId="726DF4B7" w14:textId="63958436" w:rsidR="00497561" w:rsidRDefault="00B87A0D" w:rsidP="00497561">
      <w:r w:rsidRPr="001C62AB">
        <w:t xml:space="preserve">This study will tell us if some treatments are better than </w:t>
      </w:r>
      <w:r w:rsidR="00541E6C" w:rsidRPr="001C62AB">
        <w:t>others,</w:t>
      </w:r>
      <w:r w:rsidRPr="001C62AB">
        <w:t xml:space="preserve"> but we cannot guarantee that taking part in the study will benefit you</w:t>
      </w:r>
      <w:r w:rsidR="00377F01" w:rsidRPr="001C62AB">
        <w:t xml:space="preserve">r </w:t>
      </w:r>
      <w:r w:rsidR="00377F01" w:rsidRPr="001C62AB">
        <w:rPr>
          <w:rFonts w:ascii="Calibri" w:hAnsi="Calibri" w:cs="Calibri"/>
        </w:rPr>
        <w:t>relative/friend/other</w:t>
      </w:r>
      <w:r w:rsidRPr="001C62AB">
        <w:t xml:space="preserve"> </w:t>
      </w:r>
      <w:r w:rsidR="007F6AA7" w:rsidRPr="001C62AB">
        <w:t>directly</w:t>
      </w:r>
      <w:r w:rsidR="00497561" w:rsidRPr="001C62AB">
        <w:t xml:space="preserve">. The findings may help improve treatment for people with </w:t>
      </w:r>
      <w:r w:rsidR="00E84807" w:rsidRPr="001C62AB">
        <w:t xml:space="preserve">respiratory tract infections such as </w:t>
      </w:r>
      <w:r w:rsidR="00497561" w:rsidRPr="001C62AB">
        <w:t>pneumonia, flu, or</w:t>
      </w:r>
      <w:r w:rsidR="00497561">
        <w:t xml:space="preserve"> COVID-19 in the future. </w:t>
      </w:r>
    </w:p>
    <w:p w14:paraId="611C67F6" w14:textId="1BED5618" w:rsidR="00B87A0D" w:rsidRDefault="00497561" w:rsidP="00497561">
      <w:r>
        <w:t>If there is little difference between the treatments, then the benefit of being in the study will be less, but the disadvantages will still be minimal.</w:t>
      </w:r>
    </w:p>
    <w:p w14:paraId="389F143E" w14:textId="4A6AD751" w:rsidR="006E7AF6" w:rsidRDefault="00B87A0D" w:rsidP="00330C42">
      <w:pPr>
        <w:spacing w:after="0" w:line="240" w:lineRule="auto"/>
        <w:rPr>
          <w:b/>
          <w:bCs/>
          <w:u w:val="single"/>
        </w:rPr>
      </w:pPr>
      <w:bookmarkStart w:id="10" w:name="_Hlk119043822"/>
      <w:bookmarkStart w:id="11" w:name="_Hlk117689437"/>
      <w:bookmarkEnd w:id="9"/>
      <w:r w:rsidRPr="00B87A0D">
        <w:rPr>
          <w:b/>
          <w:bCs/>
          <w:u w:val="single"/>
        </w:rPr>
        <w:t>Are there any r</w:t>
      </w:r>
      <w:r w:rsidR="006E7AF6" w:rsidRPr="00B87A0D">
        <w:rPr>
          <w:b/>
          <w:bCs/>
          <w:u w:val="single"/>
        </w:rPr>
        <w:t>isks</w:t>
      </w:r>
      <w:r w:rsidRPr="00B87A0D">
        <w:rPr>
          <w:b/>
          <w:bCs/>
          <w:u w:val="single"/>
        </w:rPr>
        <w:t xml:space="preserve"> in taking part?</w:t>
      </w:r>
    </w:p>
    <w:bookmarkEnd w:id="10"/>
    <w:p w14:paraId="7FD320BA" w14:textId="77777777" w:rsidR="00330C42" w:rsidRDefault="00330C42" w:rsidP="00330C42">
      <w:pPr>
        <w:spacing w:after="0" w:line="240" w:lineRule="auto"/>
        <w:rPr>
          <w:b/>
          <w:bCs/>
          <w:u w:val="single"/>
        </w:rPr>
      </w:pPr>
    </w:p>
    <w:p w14:paraId="0AC47667" w14:textId="241375B5" w:rsidR="6959E39D" w:rsidRDefault="008F1813" w:rsidP="00D5496E">
      <w:pPr>
        <w:spacing w:after="0" w:line="240" w:lineRule="auto"/>
        <w:rPr>
          <w:i/>
          <w:iCs/>
          <w:highlight w:val="yellow"/>
        </w:rPr>
      </w:pPr>
      <w:r>
        <w:t xml:space="preserve">All medical treatments can </w:t>
      </w:r>
      <w:r w:rsidR="00A00C4B" w:rsidRPr="00A00C4B">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00A00C4B" w:rsidRPr="00A00C4B">
        <w:t>receiving at all times</w:t>
      </w:r>
      <w:proofErr w:type="gramEnd"/>
      <w:r w:rsidR="00A00C4B" w:rsidRPr="00A00C4B">
        <w:t xml:space="preserve"> and will be looking out for any side effects. </w:t>
      </w:r>
    </w:p>
    <w:p w14:paraId="266D3648" w14:textId="7E4E6A3C" w:rsidR="004100C5" w:rsidRDefault="00A74E04" w:rsidP="00330C42">
      <w:pPr>
        <w:spacing w:after="0" w:line="240" w:lineRule="auto"/>
        <w:rPr>
          <w:b/>
          <w:bCs/>
          <w:u w:val="single"/>
        </w:rPr>
      </w:pPr>
      <w:bookmarkStart w:id="12" w:name="_Hlk117695645"/>
      <w:bookmarkEnd w:id="11"/>
      <w:r>
        <w:rPr>
          <w:b/>
          <w:bCs/>
          <w:u w:val="single"/>
        </w:rPr>
        <w:br/>
      </w:r>
      <w:r w:rsidR="004100C5" w:rsidRPr="007F6AA7">
        <w:rPr>
          <w:b/>
          <w:bCs/>
          <w:u w:val="single"/>
        </w:rPr>
        <w:t>Pregnancy</w:t>
      </w:r>
    </w:p>
    <w:p w14:paraId="274D8BFC" w14:textId="77777777" w:rsidR="00330C42" w:rsidRDefault="00330C42" w:rsidP="00330C42">
      <w:pPr>
        <w:spacing w:after="0" w:line="240" w:lineRule="auto"/>
        <w:rPr>
          <w:b/>
          <w:bCs/>
          <w:u w:val="single"/>
        </w:rPr>
      </w:pPr>
    </w:p>
    <w:p w14:paraId="3037A285" w14:textId="3B2872E4" w:rsidR="007F6AA7" w:rsidRDefault="007F6AA7" w:rsidP="00330C42">
      <w:pPr>
        <w:spacing w:after="0" w:line="240" w:lineRule="auto"/>
      </w:pPr>
      <w:r>
        <w:t>Women who are pregnant or breastfeeding may be included</w:t>
      </w:r>
      <w:r w:rsidR="00643038">
        <w:t xml:space="preserve"> depending on the type of treatment</w:t>
      </w:r>
      <w:r>
        <w:t xml:space="preserve">. Some treatments </w:t>
      </w:r>
      <w:r w:rsidR="00450B5E" w:rsidRPr="00450B5E">
        <w:t xml:space="preserve">(e.g., </w:t>
      </w:r>
      <w:proofErr w:type="spellStart"/>
      <w:r w:rsidR="00450B5E" w:rsidRPr="00450B5E">
        <w:t>baloxavir</w:t>
      </w:r>
      <w:proofErr w:type="spellEnd"/>
      <w:r w:rsidR="00450B5E" w:rsidRPr="00450B5E">
        <w:t xml:space="preserve"> and baricitinib) </w:t>
      </w:r>
      <w:r>
        <w:t>have not been tested on pregnant women before</w:t>
      </w:r>
      <w:r w:rsidR="00450B5E">
        <w:t>,</w:t>
      </w:r>
      <w:r>
        <w:t xml:space="preserve"> </w:t>
      </w:r>
      <w:r w:rsidR="5FB08A7D">
        <w:t xml:space="preserve">and </w:t>
      </w:r>
      <w:r w:rsidR="001A6F8D">
        <w:t>the effect on unborn babies is uncertain</w:t>
      </w:r>
      <w:r w:rsidR="00825E0A">
        <w:t>, so those treatments may not be available if you are pregnant. We have an expert group who review our safety results closely, and if there are any issues, your treatment will be stopped immediately.</w:t>
      </w:r>
      <w:r w:rsidR="001A6F8D">
        <w:t xml:space="preserve"> </w:t>
      </w:r>
    </w:p>
    <w:bookmarkEnd w:id="12"/>
    <w:p w14:paraId="5033F4CD" w14:textId="331E3DF4"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13" w:name="_Hlk117689593"/>
      <w:r w:rsidRPr="004100C5">
        <w:rPr>
          <w:b/>
          <w:bCs/>
          <w:u w:val="single"/>
        </w:rPr>
        <w:t>Can I stop/change my mind?</w:t>
      </w:r>
    </w:p>
    <w:p w14:paraId="51454FB5" w14:textId="77777777" w:rsidR="00330C42" w:rsidRDefault="00330C42" w:rsidP="00330C42">
      <w:pPr>
        <w:spacing w:after="0"/>
        <w:rPr>
          <w:b/>
          <w:bCs/>
          <w:u w:val="single"/>
        </w:rPr>
      </w:pPr>
    </w:p>
    <w:p w14:paraId="5C48D16E" w14:textId="24D56113" w:rsidR="004A1F8B" w:rsidRDefault="00B42E7E" w:rsidP="00330C42">
      <w:pPr>
        <w:spacing w:after="0"/>
        <w:rPr>
          <w:rFonts w:ascii="Calibri" w:hAnsi="Calibri" w:cs="Calibri"/>
          <w:lang w:val="en-US"/>
        </w:rPr>
      </w:pPr>
      <w:r w:rsidRPr="00B42E7E">
        <w:rPr>
          <w:rFonts w:ascii="Calibri" w:hAnsi="Calibri" w:cs="Calibri"/>
          <w:lang w:val="en-US"/>
        </w:rPr>
        <w:t>Whether your relative/friend/other take</w:t>
      </w:r>
      <w:r>
        <w:rPr>
          <w:rFonts w:ascii="Calibri" w:hAnsi="Calibri" w:cs="Calibri"/>
          <w:lang w:val="en-US"/>
        </w:rPr>
        <w:t>s</w:t>
      </w:r>
      <w:r w:rsidRPr="00B42E7E">
        <w:rPr>
          <w:rFonts w:ascii="Calibri" w:hAnsi="Calibri" w:cs="Calibri"/>
          <w:lang w:val="en-US"/>
        </w:rPr>
        <w:t xml:space="preserve"> part in the study is up to you</w:t>
      </w:r>
      <w:r>
        <w:rPr>
          <w:rFonts w:ascii="Calibri" w:hAnsi="Calibri" w:cs="Calibri"/>
          <w:lang w:val="en-US"/>
        </w:rPr>
        <w:t xml:space="preserve"> (and</w:t>
      </w:r>
      <w:r w:rsidR="004A1F8B">
        <w:rPr>
          <w:rFonts w:ascii="Calibri" w:hAnsi="Calibri" w:cs="Calibri"/>
          <w:lang w:val="en-US"/>
        </w:rPr>
        <w:t xml:space="preserve"> up to</w:t>
      </w:r>
      <w:r>
        <w:rPr>
          <w:rFonts w:ascii="Calibri" w:hAnsi="Calibri" w:cs="Calibri"/>
          <w:lang w:val="en-US"/>
        </w:rPr>
        <w:t xml:space="preserve"> </w:t>
      </w:r>
      <w:r w:rsidRPr="00B42E7E">
        <w:rPr>
          <w:rFonts w:ascii="Calibri" w:hAnsi="Calibri" w:cs="Calibri"/>
          <w:lang w:val="en-US"/>
        </w:rPr>
        <w:t>your relative/friend/other</w:t>
      </w:r>
      <w:r>
        <w:rPr>
          <w:rFonts w:ascii="Calibri" w:hAnsi="Calibri" w:cs="Calibri"/>
          <w:lang w:val="en-US"/>
        </w:rPr>
        <w:t xml:space="preserve"> once they </w:t>
      </w:r>
      <w:proofErr w:type="gramStart"/>
      <w:r>
        <w:rPr>
          <w:rFonts w:ascii="Calibri" w:hAnsi="Calibri" w:cs="Calibri"/>
          <w:lang w:val="en-US"/>
        </w:rPr>
        <w:t>are able to</w:t>
      </w:r>
      <w:proofErr w:type="gramEnd"/>
      <w:r>
        <w:rPr>
          <w:rFonts w:ascii="Calibri" w:hAnsi="Calibri" w:cs="Calibri"/>
          <w:lang w:val="en-US"/>
        </w:rPr>
        <w:t xml:space="preserve"> provide their own consent</w:t>
      </w:r>
      <w:r w:rsidR="004A1F8B">
        <w:rPr>
          <w:rFonts w:ascii="Calibri" w:hAnsi="Calibri" w:cs="Calibri"/>
          <w:lang w:val="en-US"/>
        </w:rPr>
        <w:t>)</w:t>
      </w:r>
      <w:r w:rsidRPr="00B42E7E">
        <w:rPr>
          <w:rFonts w:ascii="Calibri" w:hAnsi="Calibri" w:cs="Calibri"/>
          <w:lang w:val="en-US"/>
        </w:rPr>
        <w:t>. If you no longer wish</w:t>
      </w:r>
      <w:r w:rsidRPr="00B42E7E">
        <w:t xml:space="preserve"> </w:t>
      </w:r>
      <w:r>
        <w:t xml:space="preserve">for </w:t>
      </w:r>
      <w:r w:rsidRPr="00B42E7E">
        <w:rPr>
          <w:rFonts w:ascii="Calibri" w:hAnsi="Calibri" w:cs="Calibri"/>
          <w:lang w:val="en-US"/>
        </w:rPr>
        <w:t xml:space="preserve">your relative/friend/other to be part of this study, this is not a </w:t>
      </w:r>
      <w:proofErr w:type="gramStart"/>
      <w:r w:rsidRPr="00B42E7E">
        <w:rPr>
          <w:rFonts w:ascii="Calibri" w:hAnsi="Calibri" w:cs="Calibri"/>
          <w:lang w:val="en-US"/>
        </w:rPr>
        <w:t>problem</w:t>
      </w:r>
      <w:proofErr w:type="gramEnd"/>
      <w:r w:rsidRPr="00B42E7E">
        <w:rPr>
          <w:rFonts w:ascii="Calibri" w:hAnsi="Calibri" w:cs="Calibri"/>
          <w:lang w:val="en-US"/>
        </w:rPr>
        <w:t xml:space="preserve"> and your relative/friend/other will not lose out. No further information will be collected about your relative/friend/other, and the doctors will continue to provide your relative/friend/other with standard medical treatment. You will have the option to allow us to continue to collect information about your relative/friend/other. </w:t>
      </w:r>
      <w:proofErr w:type="spellStart"/>
      <w:r w:rsidRPr="00B42E7E">
        <w:rPr>
          <w:rFonts w:ascii="Calibri" w:hAnsi="Calibri" w:cs="Calibri"/>
          <w:lang w:val="en-US"/>
        </w:rPr>
        <w:t>Pseudonymised</w:t>
      </w:r>
      <w:proofErr w:type="spellEnd"/>
      <w:r w:rsidRPr="00B42E7E">
        <w:rPr>
          <w:rFonts w:ascii="Calibri" w:hAnsi="Calibri" w:cs="Calibri"/>
          <w:lang w:val="en-US"/>
        </w:rPr>
        <w:t xml:space="preserve"> (coded) data about your relative/friend/other and samples that were already collected up to your relative/friend/other</w:t>
      </w:r>
      <w:r>
        <w:rPr>
          <w:rFonts w:ascii="Calibri" w:hAnsi="Calibri" w:cs="Calibri"/>
          <w:lang w:val="en-US"/>
        </w:rPr>
        <w:t xml:space="preserve">’s </w:t>
      </w:r>
      <w:r w:rsidRPr="00B42E7E">
        <w:rPr>
          <w:rFonts w:ascii="Calibri" w:hAnsi="Calibri" w:cs="Calibri"/>
          <w:lang w:val="en-US"/>
        </w:rPr>
        <w:t xml:space="preserve">withdrawal will still be </w:t>
      </w:r>
      <w:proofErr w:type="spellStart"/>
      <w:r w:rsidRPr="00B42E7E">
        <w:rPr>
          <w:rFonts w:ascii="Calibri" w:hAnsi="Calibri" w:cs="Calibri"/>
          <w:lang w:val="en-US"/>
        </w:rPr>
        <w:t>analysed</w:t>
      </w:r>
      <w:proofErr w:type="spellEnd"/>
      <w:r w:rsidRPr="00B42E7E">
        <w:rPr>
          <w:rFonts w:ascii="Calibri" w:hAnsi="Calibri" w:cs="Calibri"/>
          <w:lang w:val="en-US"/>
        </w:rPr>
        <w:t xml:space="preserve"> by the study team unless you tell us that you do not want the data or samples already collected, to be used.</w:t>
      </w:r>
      <w:r>
        <w:rPr>
          <w:rFonts w:ascii="Calibri" w:hAnsi="Calibri" w:cs="Calibri"/>
          <w:lang w:val="en-US"/>
        </w:rPr>
        <w:t xml:space="preserve"> </w:t>
      </w:r>
    </w:p>
    <w:bookmarkEnd w:id="13"/>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14" w:name="_Hlk117689793"/>
      <w:r w:rsidRPr="004100C5">
        <w:rPr>
          <w:b/>
          <w:bCs/>
          <w:u w:val="single"/>
        </w:rPr>
        <w:t xml:space="preserve">What if I have a </w:t>
      </w:r>
      <w:r w:rsidR="00ED69DD">
        <w:rPr>
          <w:b/>
          <w:bCs/>
          <w:u w:val="single"/>
        </w:rPr>
        <w:t>problem or a question</w:t>
      </w:r>
      <w:r w:rsidRPr="004100C5">
        <w:rPr>
          <w:b/>
          <w:bCs/>
          <w:u w:val="single"/>
        </w:rPr>
        <w:t>?</w:t>
      </w:r>
    </w:p>
    <w:p w14:paraId="7572E092" w14:textId="77777777" w:rsidR="006A4DCA" w:rsidRDefault="006A4DCA" w:rsidP="00330C42">
      <w:pPr>
        <w:spacing w:after="0" w:line="240" w:lineRule="auto"/>
        <w:rPr>
          <w:b/>
          <w:bCs/>
          <w:u w:val="single"/>
        </w:rPr>
      </w:pPr>
    </w:p>
    <w:p w14:paraId="6EB9FF7A" w14:textId="5C0A073F" w:rsidR="007F504B"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w:t>
      </w:r>
      <w:r w:rsidR="00377F01">
        <w:t xml:space="preserve"> </w:t>
      </w:r>
      <w:r w:rsidR="00377F01">
        <w:rPr>
          <w:rFonts w:ascii="Calibri" w:hAnsi="Calibri" w:cs="Calibri"/>
        </w:rPr>
        <w:t>relative/friend/other’s</w:t>
      </w:r>
      <w:r>
        <w:t xml:space="preserve"> medical team in the first instance</w:t>
      </w:r>
      <w:r w:rsidR="007F504B">
        <w:t xml:space="preserve"> see below:</w:t>
      </w:r>
    </w:p>
    <w:p w14:paraId="46E807CE" w14:textId="77777777" w:rsidR="007F504B" w:rsidRDefault="007F504B" w:rsidP="00541E6C">
      <w:pPr>
        <w:autoSpaceDE w:val="0"/>
        <w:autoSpaceDN w:val="0"/>
        <w:adjustRightInd w:val="0"/>
        <w:spacing w:after="40" w:line="240" w:lineRule="auto"/>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D84149" w:rsidRPr="003C4CF8" w14:paraId="2E6608DC" w14:textId="77777777" w:rsidTr="2E182AD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E524738" w14:textId="77777777" w:rsidR="00D84149" w:rsidRPr="0065751C" w:rsidRDefault="79AD125A" w:rsidP="2E182ADB">
            <w:pPr>
              <w:jc w:val="both"/>
              <w:textAlignment w:val="baseline"/>
              <w:rPr>
                <w:rFonts w:ascii="Times New Roman" w:eastAsia="Times New Roman" w:hAnsi="Times New Roman" w:cs="Times New Roman"/>
                <w:highlight w:val="yellow"/>
                <w:lang w:eastAsia="en-GB"/>
              </w:rPr>
            </w:pPr>
            <w:r w:rsidRPr="0065751C">
              <w:rPr>
                <w:rFonts w:ascii="Calibri" w:eastAsia="Times New Roman" w:hAnsi="Calibri" w:cs="Calibri"/>
                <w:b/>
                <w:bCs/>
                <w:color w:val="000000" w:themeColor="text1"/>
                <w:highlight w:val="yellow"/>
                <w:lang w:eastAsia="en-GB"/>
              </w:rPr>
              <w:t>Contact Name</w:t>
            </w:r>
            <w:r w:rsidRPr="2E182ADB">
              <w:rPr>
                <w:rFonts w:ascii="Calibri" w:eastAsia="Times New Roman" w:hAnsi="Calibri" w:cs="Calibri"/>
                <w:b/>
                <w:bCs/>
                <w:color w:val="000000" w:themeColor="text1"/>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5830510" w14:textId="77777777" w:rsidR="00D84149" w:rsidRPr="0065751C" w:rsidRDefault="79AD125A" w:rsidP="2E182ADB">
            <w:pPr>
              <w:jc w:val="both"/>
              <w:textAlignment w:val="baseline"/>
              <w:rPr>
                <w:rFonts w:ascii="Times New Roman" w:eastAsia="Times New Roman" w:hAnsi="Times New Roman" w:cs="Times New Roman"/>
                <w:highlight w:val="yellow"/>
                <w:lang w:eastAsia="en-GB"/>
              </w:rPr>
            </w:pPr>
            <w:r w:rsidRPr="0065751C">
              <w:rPr>
                <w:rFonts w:ascii="Calibri" w:eastAsia="Times New Roman" w:hAnsi="Calibri" w:cs="Calibri"/>
                <w:b/>
                <w:bCs/>
                <w:color w:val="000000" w:themeColor="text1"/>
                <w:highlight w:val="yellow"/>
                <w:lang w:eastAsia="en-GB"/>
              </w:rPr>
              <w:t>Contact Number</w:t>
            </w:r>
          </w:p>
        </w:tc>
      </w:tr>
      <w:tr w:rsidR="00D84149" w:rsidRPr="003C4CF8" w14:paraId="31D271C6" w14:textId="77777777" w:rsidTr="2E182AD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B6EB5CB" w14:textId="77777777" w:rsidR="00D84149" w:rsidRPr="0065751C" w:rsidRDefault="79AD125A" w:rsidP="2E182ADB">
            <w:pPr>
              <w:jc w:val="both"/>
              <w:textAlignment w:val="baseline"/>
              <w:rPr>
                <w:rFonts w:ascii="Times New Roman" w:eastAsia="Times New Roman" w:hAnsi="Times New Roman" w:cs="Times New Roman"/>
                <w:highlight w:val="yellow"/>
                <w:lang w:eastAsia="en-GB"/>
              </w:rPr>
            </w:pPr>
            <w:r w:rsidRPr="0065751C">
              <w:rPr>
                <w:rFonts w:ascii="Calibri" w:eastAsia="Times New Roman" w:hAnsi="Calibri" w:cs="Calibri"/>
                <w:color w:val="000000" w:themeColor="text1"/>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140E65F" w14:textId="77777777" w:rsidR="00D84149" w:rsidRPr="0065751C" w:rsidRDefault="79AD125A" w:rsidP="2E182ADB">
            <w:pPr>
              <w:jc w:val="both"/>
              <w:textAlignment w:val="baseline"/>
              <w:rPr>
                <w:rFonts w:ascii="Times New Roman" w:eastAsia="Times New Roman" w:hAnsi="Times New Roman" w:cs="Times New Roman"/>
                <w:highlight w:val="yellow"/>
                <w:lang w:eastAsia="en-GB"/>
              </w:rPr>
            </w:pPr>
            <w:r w:rsidRPr="0065751C">
              <w:rPr>
                <w:rFonts w:ascii="Calibri" w:eastAsia="Times New Roman" w:hAnsi="Calibri" w:cs="Calibri"/>
                <w:color w:val="000000" w:themeColor="text1"/>
                <w:highlight w:val="yellow"/>
                <w:lang w:eastAsia="en-GB"/>
              </w:rPr>
              <w:t> </w:t>
            </w:r>
          </w:p>
        </w:tc>
      </w:tr>
    </w:tbl>
    <w:p w14:paraId="5C41D096" w14:textId="77777777" w:rsidR="00EF6C60" w:rsidRDefault="00EF6C60" w:rsidP="00541E6C">
      <w:pPr>
        <w:autoSpaceDE w:val="0"/>
        <w:autoSpaceDN w:val="0"/>
        <w:adjustRightInd w:val="0"/>
        <w:spacing w:after="40" w:line="240" w:lineRule="auto"/>
      </w:pPr>
    </w:p>
    <w:p w14:paraId="66FA616E" w14:textId="4921061D"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4120D607" w14:textId="2C25C875" w:rsidR="00506DAE" w:rsidRDefault="007911EE" w:rsidP="00541E6C">
      <w:pPr>
        <w:autoSpaceDE w:val="0"/>
        <w:autoSpaceDN w:val="0"/>
        <w:adjustRightInd w:val="0"/>
        <w:spacing w:line="240" w:lineRule="auto"/>
        <w:rPr>
          <w:rFonts w:ascii="Calibri" w:hAnsi="Calibri" w:cs="Calibri"/>
          <w:color w:val="343D47"/>
          <w:shd w:val="clear" w:color="auto" w:fill="FFFFFF"/>
        </w:rPr>
      </w:pPr>
      <w:hyperlink r:id="rId12" w:history="1">
        <w:r w:rsidRPr="62418D3D">
          <w:rPr>
            <w:rStyle w:val="Hyperlink"/>
          </w:rPr>
          <w:t>https://remapcap.co.uk/patients</w:t>
        </w:r>
      </w:hyperlink>
      <w:r w:rsidRPr="62418D3D">
        <w:rPr>
          <w:rStyle w:val="Hyperlink"/>
        </w:rPr>
        <w:t>,</w:t>
      </w:r>
      <w:r>
        <w:rPr>
          <w:rFonts w:ascii="Calibri" w:eastAsia="Times New Roman" w:hAnsi="Calibri" w:cs="Calibri"/>
          <w:lang w:val="en-US"/>
        </w:rPr>
        <w:t xml:space="preserve"> </w:t>
      </w:r>
      <w:r w:rsidR="00D442D4">
        <w:t xml:space="preserve">via email </w:t>
      </w:r>
      <w:hyperlink r:id="rId13" w:history="1">
        <w:r w:rsidR="00CE2259" w:rsidRPr="00FC3D2C">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0064064C" w:rsidRPr="0064064C">
        <w:t>0207</w:t>
      </w:r>
      <w:r w:rsidR="0064064C">
        <w:t xml:space="preserve"> </w:t>
      </w:r>
      <w:r w:rsidR="0064064C" w:rsidRPr="0064064C">
        <w:t>594</w:t>
      </w:r>
      <w:r w:rsidR="007F00A3">
        <w:t xml:space="preserve"> </w:t>
      </w:r>
      <w:r w:rsidR="0064064C" w:rsidRPr="0064064C">
        <w:t>5906</w:t>
      </w:r>
      <w:r w:rsidR="00CE2259">
        <w:rPr>
          <w:rFonts w:ascii="Calibri" w:hAnsi="Calibri" w:cs="Calibri"/>
          <w:color w:val="343D47"/>
          <w:shd w:val="clear" w:color="auto" w:fill="FFFFFF"/>
        </w:rPr>
        <w:t xml:space="preserve">. </w:t>
      </w:r>
    </w:p>
    <w:p w14:paraId="5CB34BD3" w14:textId="4087EF12" w:rsidR="00D442D4" w:rsidRPr="00D5496E" w:rsidRDefault="003472C9" w:rsidP="00541E6C">
      <w:pPr>
        <w:autoSpaceDE w:val="0"/>
        <w:autoSpaceDN w:val="0"/>
        <w:adjustRightInd w:val="0"/>
        <w:spacing w:line="240" w:lineRule="auto"/>
        <w:rPr>
          <w:rFonts w:ascii="Calibri" w:hAnsi="Calibri" w:cs="Calibri"/>
          <w:color w:val="343D47"/>
          <w:shd w:val="clear" w:color="auto" w:fill="FFFFFF"/>
        </w:rPr>
      </w:pPr>
      <w:r>
        <w:rPr>
          <w:rFonts w:ascii="Calibri" w:hAnsi="Calibri" w:cs="Calibri"/>
          <w:shd w:val="clear" w:color="auto" w:fill="FFFFFF"/>
        </w:rPr>
        <w:br/>
      </w:r>
      <w:r w:rsidR="00CE2259" w:rsidRPr="00D5496E">
        <w:rPr>
          <w:rFonts w:ascii="Calibri" w:hAnsi="Calibri" w:cs="Calibri"/>
          <w:shd w:val="clear" w:color="auto" w:fill="FFFFFF"/>
        </w:rPr>
        <w:t>For independent research advice</w:t>
      </w:r>
      <w:r w:rsidR="00506DAE" w:rsidRPr="00D5496E">
        <w:rPr>
          <w:rFonts w:ascii="Calibri" w:hAnsi="Calibri" w:cs="Calibri"/>
          <w:shd w:val="clear" w:color="auto" w:fill="FFFFFF"/>
        </w:rPr>
        <w:t>,</w:t>
      </w:r>
      <w:r w:rsidR="00CE2259" w:rsidRPr="00D5496E">
        <w:rPr>
          <w:rFonts w:ascii="Calibri" w:hAnsi="Calibri" w:cs="Calibri"/>
          <w:shd w:val="clear" w:color="auto" w:fill="FFFFFF"/>
        </w:rPr>
        <w:t xml:space="preserve"> please see </w:t>
      </w:r>
      <w:r w:rsidR="00506DAE" w:rsidRPr="00D5496E">
        <w:rPr>
          <w:rFonts w:ascii="Calibri" w:hAnsi="Calibri" w:cs="Calibri"/>
          <w:shd w:val="clear" w:color="auto" w:fill="FFFFFF"/>
        </w:rPr>
        <w:t xml:space="preserve">the </w:t>
      </w:r>
      <w:r w:rsidR="00CE2259" w:rsidRPr="00D5496E">
        <w:rPr>
          <w:rFonts w:ascii="Calibri" w:hAnsi="Calibri" w:cs="Calibri"/>
          <w:shd w:val="clear" w:color="auto" w:fill="FFFFFF"/>
        </w:rPr>
        <w:t xml:space="preserve">contact information </w:t>
      </w:r>
      <w:r w:rsidR="00541E6C" w:rsidRPr="00D5496E">
        <w:rPr>
          <w:rFonts w:ascii="Calibri" w:hAnsi="Calibri" w:cs="Calibri"/>
          <w:shd w:val="clear" w:color="auto" w:fill="FFFFFF"/>
        </w:rPr>
        <w:t>below:</w:t>
      </w:r>
    </w:p>
    <w:bookmarkEnd w:id="14"/>
    <w:p w14:paraId="0C9836E1" w14:textId="77777777" w:rsidR="00CE2259" w:rsidRDefault="00CE2259" w:rsidP="00D442D4">
      <w:pPr>
        <w:spacing w:after="0" w:line="240" w:lineRule="auto"/>
        <w:rPr>
          <w:rFonts w:ascii="Calibri" w:hAnsi="Calibri" w:cs="Calibri"/>
          <w:color w:val="343D47"/>
          <w:shd w:val="clear" w:color="auto" w:fill="FFFFFF"/>
        </w:rPr>
      </w:pPr>
    </w:p>
    <w:p w14:paraId="190980DA" w14:textId="55DBEE3A" w:rsidR="00CE2259" w:rsidRPr="003C4CF8" w:rsidRDefault="3DF19043" w:rsidP="2E182ADB">
      <w:pPr>
        <w:rPr>
          <w:rFonts w:eastAsia="Arial"/>
          <w:b/>
          <w:bCs/>
          <w:i/>
          <w:iCs/>
        </w:rPr>
      </w:pPr>
      <w:bookmarkStart w:id="15" w:name="_Hlk117689898"/>
      <w:r w:rsidRPr="2E182ADB">
        <w:rPr>
          <w:rFonts w:eastAsia="Arial"/>
          <w:b/>
          <w:bCs/>
          <w:i/>
          <w:iCs/>
        </w:rPr>
        <w:t>England/Wales sites only</w:t>
      </w:r>
      <w:r w:rsidR="3FE8D87C" w:rsidRPr="2E182ADB">
        <w:rPr>
          <w:rFonts w:eastAsia="Arial"/>
          <w:b/>
          <w:bCs/>
          <w:i/>
          <w:iCs/>
        </w:rPr>
        <w:t xml:space="preserve"> </w:t>
      </w:r>
      <w:r w:rsidR="006A4DCA" w:rsidRPr="00974227">
        <w:rPr>
          <w:rFonts w:ascii="Calibri" w:eastAsia="Calibri" w:hAnsi="Calibri" w:cs="Calibri"/>
          <w:b/>
          <w:bCs/>
          <w:i/>
          <w:iCs/>
          <w:color w:val="0078D4"/>
          <w:highlight w:val="yellow"/>
          <w:u w:val="single"/>
        </w:rPr>
        <w:t>(delete if not applicable)</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2E182AD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D5496E" w:rsidRDefault="3DF19043" w:rsidP="00A14008">
            <w:pPr>
              <w:jc w:val="both"/>
              <w:textAlignment w:val="baseline"/>
              <w:rPr>
                <w:rFonts w:ascii="Times New Roman" w:eastAsia="Times New Roman" w:hAnsi="Times New Roman" w:cs="Times New Roman"/>
                <w:highlight w:val="yellow"/>
                <w:lang w:eastAsia="en-GB"/>
              </w:rPr>
            </w:pPr>
            <w:r w:rsidRPr="00D5496E">
              <w:rPr>
                <w:rFonts w:ascii="Calibri" w:eastAsia="Times New Roman" w:hAnsi="Calibri" w:cs="Calibri"/>
                <w:b/>
                <w:bCs/>
                <w:color w:val="000000" w:themeColor="text1"/>
                <w:highlight w:val="yellow"/>
                <w:lang w:eastAsia="en-GB"/>
              </w:rPr>
              <w:t>Local PALS office telephone number</w:t>
            </w:r>
            <w:r w:rsidRPr="00D5496E">
              <w:rPr>
                <w:rFonts w:ascii="Calibri" w:eastAsia="Times New Roman" w:hAnsi="Calibri" w:cs="Calibri"/>
                <w:color w:val="000000" w:themeColor="text1"/>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D5496E" w:rsidRDefault="3DF19043" w:rsidP="00A14008">
            <w:pPr>
              <w:jc w:val="both"/>
              <w:textAlignment w:val="baseline"/>
              <w:rPr>
                <w:rFonts w:ascii="Times New Roman" w:eastAsia="Times New Roman" w:hAnsi="Times New Roman" w:cs="Times New Roman"/>
                <w:highlight w:val="yellow"/>
                <w:lang w:eastAsia="en-GB"/>
              </w:rPr>
            </w:pPr>
            <w:r w:rsidRPr="00D5496E">
              <w:rPr>
                <w:rFonts w:ascii="Calibri" w:eastAsia="Times New Roman" w:hAnsi="Calibri" w:cs="Calibri"/>
                <w:b/>
                <w:bCs/>
                <w:color w:val="000000" w:themeColor="text1"/>
                <w:highlight w:val="yellow"/>
                <w:lang w:eastAsia="en-GB"/>
              </w:rPr>
              <w:t>Local PALS office address</w:t>
            </w:r>
            <w:r w:rsidRPr="00D5496E">
              <w:rPr>
                <w:rFonts w:ascii="Calibri" w:eastAsia="Times New Roman" w:hAnsi="Calibri" w:cs="Calibri"/>
                <w:color w:val="000000" w:themeColor="text1"/>
                <w:highlight w:val="yellow"/>
                <w:lang w:eastAsia="en-GB"/>
              </w:rPr>
              <w:t> </w:t>
            </w:r>
          </w:p>
        </w:tc>
      </w:tr>
      <w:tr w:rsidR="00CE2259" w:rsidRPr="003C4CF8" w14:paraId="4D18FA21" w14:textId="77777777" w:rsidTr="2E182AD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3DF19043" w:rsidP="00A14008">
            <w:pPr>
              <w:jc w:val="both"/>
              <w:textAlignment w:val="baseline"/>
              <w:rPr>
                <w:rFonts w:ascii="Times New Roman" w:eastAsia="Times New Roman" w:hAnsi="Times New Roman" w:cs="Times New Roman"/>
                <w:lang w:eastAsia="en-GB"/>
              </w:rPr>
            </w:pPr>
            <w:r w:rsidRPr="2E182ADB">
              <w:rPr>
                <w:rFonts w:ascii="Calibri" w:eastAsia="Times New Roman" w:hAnsi="Calibri" w:cs="Calibri"/>
                <w:color w:val="000000" w:themeColor="text1"/>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3DF19043" w:rsidP="00A14008">
            <w:pPr>
              <w:jc w:val="both"/>
              <w:textAlignment w:val="baseline"/>
              <w:rPr>
                <w:rFonts w:ascii="Times New Roman" w:eastAsia="Times New Roman" w:hAnsi="Times New Roman" w:cs="Times New Roman"/>
                <w:lang w:eastAsia="en-GB"/>
              </w:rPr>
            </w:pPr>
            <w:r w:rsidRPr="2E182ADB">
              <w:rPr>
                <w:rFonts w:ascii="Calibri" w:eastAsia="Times New Roman" w:hAnsi="Calibri" w:cs="Calibri"/>
                <w:color w:val="000000" w:themeColor="text1"/>
                <w:lang w:eastAsia="en-GB"/>
              </w:rPr>
              <w:t> </w:t>
            </w:r>
          </w:p>
        </w:tc>
      </w:tr>
    </w:tbl>
    <w:p w14:paraId="0FB5E437" w14:textId="77777777" w:rsidR="0065751C" w:rsidRDefault="0065751C" w:rsidP="2E182ADB">
      <w:pPr>
        <w:rPr>
          <w:rFonts w:eastAsia="Arial"/>
          <w:b/>
          <w:bCs/>
          <w:i/>
          <w:iCs/>
        </w:rPr>
      </w:pPr>
    </w:p>
    <w:p w14:paraId="151312C2" w14:textId="714F0687" w:rsidR="00CE2259" w:rsidRPr="003C4CF8" w:rsidRDefault="3DF19043" w:rsidP="2E182ADB">
      <w:pPr>
        <w:rPr>
          <w:rFonts w:eastAsia="Arial"/>
          <w:b/>
          <w:bCs/>
          <w:i/>
          <w:iCs/>
        </w:rPr>
      </w:pPr>
      <w:r w:rsidRPr="2E182ADB">
        <w:rPr>
          <w:rFonts w:eastAsia="Arial"/>
          <w:b/>
          <w:bCs/>
          <w:i/>
          <w:iCs/>
        </w:rPr>
        <w:t>Northern Ireland sites only</w:t>
      </w:r>
      <w:r w:rsidR="51DAF61D" w:rsidRPr="2E182ADB">
        <w:rPr>
          <w:rFonts w:eastAsia="Arial"/>
          <w:b/>
          <w:bCs/>
          <w:i/>
          <w:iCs/>
        </w:rPr>
        <w:t xml:space="preserve"> </w:t>
      </w:r>
      <w:r w:rsidR="006A4DCA" w:rsidRPr="00974227">
        <w:rPr>
          <w:rFonts w:ascii="Calibri" w:eastAsia="Calibri" w:hAnsi="Calibri" w:cs="Calibri"/>
          <w:b/>
          <w:bCs/>
          <w:i/>
          <w:iCs/>
          <w:color w:val="0078D4"/>
          <w:highlight w:val="yellow"/>
          <w:u w:val="single"/>
        </w:rPr>
        <w:t>(delete if not applicable)</w:t>
      </w:r>
    </w:p>
    <w:p w14:paraId="3C494505" w14:textId="142A331C" w:rsidR="00CE2259" w:rsidRPr="003C4CF8" w:rsidRDefault="00CE2259" w:rsidP="00CE2259">
      <w:r w:rsidRPr="003C4CF8">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2E182AD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D5496E" w:rsidRDefault="3DF19043" w:rsidP="00A14008">
            <w:pPr>
              <w:rPr>
                <w:b/>
                <w:bCs/>
                <w:highlight w:val="yellow"/>
              </w:rPr>
            </w:pPr>
            <w:r w:rsidRPr="00D5496E">
              <w:rPr>
                <w:b/>
                <w:bCs/>
                <w:highlight w:val="yellow"/>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D5496E" w:rsidRDefault="3DF19043" w:rsidP="00A14008">
            <w:pPr>
              <w:rPr>
                <w:b/>
                <w:bCs/>
                <w:highlight w:val="yellow"/>
              </w:rPr>
            </w:pPr>
            <w:r w:rsidRPr="00D5496E">
              <w:rPr>
                <w:b/>
                <w:bCs/>
                <w:highlight w:val="yellow"/>
              </w:rPr>
              <w:t>Local address </w:t>
            </w:r>
          </w:p>
        </w:tc>
      </w:tr>
      <w:tr w:rsidR="00CE2259" w:rsidRPr="003C4CF8" w14:paraId="209FE2B8" w14:textId="77777777" w:rsidTr="2E182AD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3DF19043" w:rsidP="00A14008">
            <w: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3DF19043" w:rsidP="00A14008">
            <w:r>
              <w:t> </w:t>
            </w:r>
          </w:p>
        </w:tc>
      </w:tr>
    </w:tbl>
    <w:p w14:paraId="4C21E2F4" w14:textId="77777777" w:rsidR="0065751C" w:rsidRDefault="0065751C" w:rsidP="2E182ADB">
      <w:pPr>
        <w:rPr>
          <w:rFonts w:eastAsia="Arial"/>
          <w:b/>
          <w:bCs/>
          <w:i/>
          <w:iCs/>
        </w:rPr>
      </w:pPr>
    </w:p>
    <w:p w14:paraId="08F2030E" w14:textId="2A004EB1" w:rsidR="00CE2259" w:rsidRPr="003C4CF8" w:rsidRDefault="3DF19043" w:rsidP="006A4DCA">
      <w:pPr>
        <w:rPr>
          <w:rFonts w:ascii="Segoe UI" w:eastAsia="Times New Roman" w:hAnsi="Segoe UI" w:cs="Segoe UI"/>
          <w:lang w:eastAsia="en-GB"/>
        </w:rPr>
      </w:pPr>
      <w:r w:rsidRPr="2E182ADB">
        <w:rPr>
          <w:rFonts w:eastAsia="Arial"/>
          <w:b/>
          <w:bCs/>
          <w:i/>
          <w:iCs/>
        </w:rPr>
        <w:t>Scotland sites only</w:t>
      </w:r>
      <w:r w:rsidR="54EA8E85" w:rsidRPr="2E182ADB">
        <w:rPr>
          <w:rFonts w:eastAsia="Arial"/>
          <w:b/>
          <w:bCs/>
          <w:i/>
          <w:iCs/>
        </w:rPr>
        <w:t xml:space="preserve"> </w:t>
      </w:r>
      <w:r w:rsidR="006A4DCA" w:rsidRPr="00974227">
        <w:rPr>
          <w:rFonts w:ascii="Calibri" w:eastAsia="Calibri" w:hAnsi="Calibri" w:cs="Calibri"/>
          <w:b/>
          <w:bCs/>
          <w:i/>
          <w:iCs/>
          <w:color w:val="0078D4"/>
          <w:highlight w:val="yellow"/>
          <w:u w:val="single"/>
        </w:rPr>
        <w:t xml:space="preserve">(delete if not </w:t>
      </w:r>
      <w:proofErr w:type="gramStart"/>
      <w:r w:rsidR="006A4DCA" w:rsidRPr="00974227">
        <w:rPr>
          <w:rFonts w:ascii="Calibri" w:eastAsia="Calibri" w:hAnsi="Calibri" w:cs="Calibri"/>
          <w:b/>
          <w:bCs/>
          <w:i/>
          <w:iCs/>
          <w:color w:val="0078D4"/>
          <w:highlight w:val="yellow"/>
          <w:u w:val="single"/>
        </w:rPr>
        <w:t>applicable)</w:t>
      </w:r>
      <w:r w:rsidR="00CE2259" w:rsidRPr="003C4CF8">
        <w:rPr>
          <w:rFonts w:ascii="Calibri" w:eastAsia="Times New Roman" w:hAnsi="Calibri" w:cs="Calibri"/>
          <w:lang w:eastAsia="en-GB"/>
        </w:rPr>
        <w:t>If</w:t>
      </w:r>
      <w:proofErr w:type="gramEnd"/>
      <w:r w:rsidR="00CE2259" w:rsidRPr="003C4CF8">
        <w:rPr>
          <w:rFonts w:ascii="Calibri" w:eastAsia="Times New Roman" w:hAnsi="Calibri" w:cs="Calibri"/>
          <w:lang w:eastAsia="en-GB"/>
        </w:rPr>
        <w:t xml:space="preserve"> you have any questions about being in a research study, you can contact [</w:t>
      </w:r>
      <w:r w:rsidR="00CE2259" w:rsidRPr="00D5496E">
        <w:rPr>
          <w:rFonts w:ascii="Calibri" w:eastAsia="Times New Roman" w:hAnsi="Calibri" w:cs="Calibri"/>
          <w:i/>
          <w:iCs/>
          <w:highlight w:val="yellow"/>
          <w:lang w:eastAsia="en-GB"/>
        </w:rPr>
        <w:t>insert full name</w:t>
      </w:r>
      <w:r w:rsidR="00CE2259"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Pr="0000073B" w:rsidRDefault="00CE2259" w:rsidP="0000073B">
      <w:pPr>
        <w:ind w:right="-360"/>
        <w:textAlignment w:val="baseline"/>
        <w:rPr>
          <w:rFonts w:ascii="Segoe UI" w:eastAsia="Times New Roman" w:hAnsi="Segoe UI" w:cs="Segoe UI"/>
          <w:lang w:eastAsia="en-GB"/>
        </w:rPr>
      </w:pPr>
      <w:r w:rsidRPr="0065751C">
        <w:rPr>
          <w:rFonts w:ascii="Calibri" w:eastAsia="Times New Roman" w:hAnsi="Calibri" w:cs="Calibri"/>
          <w:highlight w:val="yellow"/>
          <w:lang w:eastAsia="en-GB"/>
        </w:rPr>
        <w:t>[</w:t>
      </w:r>
      <w:r w:rsidRPr="0065751C">
        <w:rPr>
          <w:rFonts w:ascii="Calibri" w:eastAsia="Times New Roman" w:hAnsi="Calibri" w:cs="Calibri"/>
          <w:i/>
          <w:iCs/>
          <w:highlight w:val="yellow"/>
          <w:lang w:eastAsia="en-GB"/>
        </w:rPr>
        <w:t>insert independent contact telephone number/email address/postal address</w:t>
      </w:r>
      <w:r w:rsidRPr="0065751C">
        <w:rPr>
          <w:rFonts w:ascii="Calibri" w:eastAsia="Times New Roman" w:hAnsi="Calibri" w:cs="Calibri"/>
          <w:highlight w:val="yellow"/>
          <w:lang w:eastAsia="en-GB"/>
        </w:rPr>
        <w:t>]</w:t>
      </w:r>
      <w:r w:rsidRPr="003C4CF8">
        <w:rPr>
          <w:rFonts w:ascii="Calibri" w:eastAsia="Times New Roman" w:hAnsi="Calibri" w:cs="Calibri"/>
          <w:lang w:eastAsia="en-GB"/>
        </w:rPr>
        <w:t> </w:t>
      </w:r>
      <w:bookmarkStart w:id="16" w:name="_Hlk117690228"/>
      <w:bookmarkEnd w:id="15"/>
    </w:p>
    <w:p w14:paraId="5373301F" w14:textId="3CD5723B" w:rsidR="00E63FCB" w:rsidRPr="00D5496E" w:rsidRDefault="00E63FCB" w:rsidP="00D5496E">
      <w:pPr>
        <w:ind w:right="-360"/>
        <w:textAlignment w:val="baseline"/>
        <w:rPr>
          <w:rFonts w:ascii="Calibri" w:eastAsia="Times New Roman" w:hAnsi="Calibri" w:cs="Calibri"/>
          <w:lang w:eastAsia="en-GB"/>
        </w:rPr>
      </w:pPr>
      <w:r w:rsidRPr="005D3615">
        <w:rPr>
          <w:rFonts w:ascii="Calibri" w:eastAsia="Times New Roman" w:hAnsi="Calibri" w:cs="Calibri"/>
          <w:lang w:eastAsia="en-GB"/>
        </w:rPr>
        <w:t>You can</w:t>
      </w:r>
      <w:r>
        <w:rPr>
          <w:rFonts w:ascii="Calibri" w:eastAsia="Times New Roman" w:hAnsi="Calibri" w:cs="Calibri"/>
          <w:lang w:eastAsia="en-GB"/>
        </w:rPr>
        <w:t xml:space="preserve"> also</w:t>
      </w:r>
      <w:r w:rsidRPr="005D3615">
        <w:rPr>
          <w:rFonts w:ascii="Calibri" w:eastAsia="Times New Roman" w:hAnsi="Calibri" w:cs="Calibri"/>
          <w:lang w:eastAsia="en-GB"/>
        </w:rPr>
        <w:t xml:space="preserve"> find more information about the study by searching for REMAP-CAP on the website </w:t>
      </w:r>
      <w:hyperlink r:id="rId14" w:history="1">
        <w:r w:rsidRPr="008616A1">
          <w:rPr>
            <w:rStyle w:val="Hyperlink"/>
            <w:rFonts w:ascii="Calibri" w:eastAsia="Times New Roman" w:hAnsi="Calibri" w:cs="Calibri"/>
            <w:lang w:eastAsia="en-GB"/>
          </w:rPr>
          <w:t>www.ClinicalTrials.gov</w:t>
        </w:r>
      </w:hyperlink>
      <w:r w:rsidRPr="005D3615">
        <w:rPr>
          <w:rFonts w:ascii="Calibri" w:eastAsia="Times New Roman" w:hAnsi="Calibri" w:cs="Calibri"/>
          <w:lang w:eastAsia="en-GB"/>
        </w:rPr>
        <w:t>.</w:t>
      </w:r>
    </w:p>
    <w:p w14:paraId="79D2D99F" w14:textId="483244DB" w:rsidR="00F13FD2" w:rsidRDefault="00BD4CF5" w:rsidP="0011240B">
      <w:pPr>
        <w:spacing w:after="0" w:line="240" w:lineRule="auto"/>
        <w:rPr>
          <w:b/>
          <w:bCs/>
          <w:u w:val="single"/>
        </w:rPr>
      </w:pPr>
      <w:r>
        <w:rPr>
          <w:rFonts w:ascii="Calibri" w:eastAsia="Times New Roman" w:hAnsi="Calibri" w:cs="Calibri"/>
          <w:lang w:val="en-US"/>
        </w:rPr>
        <w:t xml:space="preserve">The trial sponsor is </w:t>
      </w:r>
      <w:r w:rsidRPr="006D1C75">
        <w:rPr>
          <w:rFonts w:ascii="Calibri" w:eastAsia="Times New Roman" w:hAnsi="Calibri" w:cs="Calibri"/>
          <w:lang w:val="en-US"/>
        </w:rPr>
        <w:t>University Medical Center Utrecht (UMCU)</w:t>
      </w:r>
      <w:r>
        <w:rPr>
          <w:rFonts w:ascii="Calibri" w:eastAsia="Times New Roman" w:hAnsi="Calibri" w:cs="Calibri"/>
          <w:lang w:val="en-US"/>
        </w:rPr>
        <w:t>, who</w:t>
      </w:r>
      <w:r w:rsidRPr="00F614AE">
        <w:rPr>
          <w:rFonts w:ascii="Calibri" w:eastAsia="Times New Roman" w:hAnsi="Calibri" w:cs="Calibri"/>
          <w:lang w:val="en-US"/>
        </w:rPr>
        <w:t xml:space="preserve"> holds</w:t>
      </w:r>
      <w:r>
        <w:rPr>
          <w:rFonts w:ascii="Calibri" w:eastAsia="Times New Roman" w:hAnsi="Calibri" w:cs="Calibri"/>
          <w:lang w:val="en-US"/>
        </w:rPr>
        <w:t xml:space="preserve"> an</w:t>
      </w:r>
      <w:r w:rsidRPr="00F614AE">
        <w:rPr>
          <w:rFonts w:ascii="Calibri" w:eastAsia="Times New Roman" w:hAnsi="Calibri" w:cs="Calibri"/>
          <w:lang w:val="en-US"/>
        </w:rPr>
        <w:t xml:space="preserve"> insurance polic</w:t>
      </w:r>
      <w:r>
        <w:rPr>
          <w:rFonts w:ascii="Calibri" w:eastAsia="Times New Roman" w:hAnsi="Calibri" w:cs="Calibri"/>
          <w:lang w:val="en-US"/>
        </w:rPr>
        <w:t>y</w:t>
      </w:r>
      <w:r w:rsidRPr="00F614AE">
        <w:rPr>
          <w:rFonts w:ascii="Calibri" w:eastAsia="Times New Roman" w:hAnsi="Calibri" w:cs="Calibri"/>
          <w:lang w:val="en-US"/>
        </w:rPr>
        <w:t xml:space="preserve"> </w:t>
      </w:r>
      <w:r>
        <w:rPr>
          <w:rFonts w:ascii="Calibri" w:eastAsia="Times New Roman" w:hAnsi="Calibri" w:cs="Calibri"/>
          <w:lang w:val="en-US"/>
        </w:rPr>
        <w:t xml:space="preserve">for </w:t>
      </w:r>
      <w:r w:rsidRPr="00F614AE">
        <w:rPr>
          <w:rFonts w:ascii="Calibri" w:eastAsia="Times New Roman" w:hAnsi="Calibri" w:cs="Calibri"/>
          <w:lang w:val="en-US"/>
        </w:rPr>
        <w:t>this study</w:t>
      </w:r>
      <w:r>
        <w:rPr>
          <w:rFonts w:ascii="Calibri" w:eastAsia="Times New Roman" w:hAnsi="Calibri" w:cs="Calibri"/>
          <w:lang w:val="en-US"/>
        </w:rPr>
        <w:t xml:space="preserve"> </w:t>
      </w:r>
      <w:r w:rsidRPr="00215B5A">
        <w:rPr>
          <w:rFonts w:ascii="Calibri" w:eastAsia="Times New Roman" w:hAnsi="Calibri" w:cs="Calibri"/>
          <w:lang w:val="en-US"/>
        </w:rPr>
        <w:t>(Allianz Global Corporate &amp; Specialty, policy numbe</w:t>
      </w:r>
      <w:r w:rsidRPr="005D3615">
        <w:rPr>
          <w:rFonts w:ascii="Calibri" w:eastAsia="Times New Roman" w:hAnsi="Calibri" w:cs="Calibri"/>
          <w:lang w:val="en-US"/>
        </w:rPr>
        <w:t>r:</w:t>
      </w:r>
      <w:r w:rsidRPr="00215B5A">
        <w:t xml:space="preserve"> </w:t>
      </w:r>
      <w:r w:rsidRPr="00215B5A">
        <w:rPr>
          <w:rFonts w:ascii="Calibri" w:eastAsia="Times New Roman" w:hAnsi="Calibri" w:cs="Calibri"/>
          <w:lang w:val="en-US"/>
        </w:rPr>
        <w:t>GBL00716220B).</w:t>
      </w:r>
      <w:r w:rsidRPr="00F614AE">
        <w:rPr>
          <w:rFonts w:ascii="Calibri" w:eastAsia="Times New Roman" w:hAnsi="Calibri" w:cs="Calibri"/>
          <w:lang w:val="en-US"/>
        </w:rPr>
        <w:t xml:space="preserve"> </w:t>
      </w:r>
      <w:r w:rsidR="00F13FD2" w:rsidRPr="00F614AE">
        <w:rPr>
          <w:rFonts w:ascii="Calibri" w:eastAsia="Times New Roman" w:hAnsi="Calibri" w:cs="Calibri"/>
          <w:lang w:val="en-US"/>
        </w:rPr>
        <w:t>In the unlikely event you</w:t>
      </w:r>
      <w:r w:rsidR="00377F01">
        <w:rPr>
          <w:rFonts w:ascii="Calibri" w:eastAsia="Times New Roman" w:hAnsi="Calibri" w:cs="Calibri"/>
          <w:lang w:val="en-US"/>
        </w:rPr>
        <w:t xml:space="preserve">r </w:t>
      </w:r>
      <w:r w:rsidR="00377F01">
        <w:rPr>
          <w:rFonts w:ascii="Calibri" w:hAnsi="Calibri" w:cs="Calibri"/>
        </w:rPr>
        <w:t>relative/friend/other</w:t>
      </w:r>
      <w:r w:rsidR="00F13FD2" w:rsidRPr="00F614AE">
        <w:rPr>
          <w:rFonts w:ascii="Calibri" w:eastAsia="Times New Roman" w:hAnsi="Calibri" w:cs="Calibri"/>
          <w:lang w:val="en-US"/>
        </w:rPr>
        <w:t xml:space="preserve"> experience</w:t>
      </w:r>
      <w:r>
        <w:rPr>
          <w:rFonts w:ascii="Calibri" w:eastAsia="Times New Roman" w:hAnsi="Calibri" w:cs="Calibri"/>
          <w:lang w:val="en-US"/>
        </w:rPr>
        <w:t>s</w:t>
      </w:r>
      <w:r w:rsidR="00F13FD2" w:rsidRPr="00F614AE">
        <w:rPr>
          <w:rFonts w:ascii="Calibri" w:eastAsia="Times New Roman" w:hAnsi="Calibri" w:cs="Calibri"/>
          <w:lang w:val="en-US"/>
        </w:rPr>
        <w:t xml:space="preserve"> serious and enduring harm or injury </w:t>
      </w:r>
      <w:proofErr w:type="gramStart"/>
      <w:r w:rsidR="00F13FD2" w:rsidRPr="00F614AE">
        <w:rPr>
          <w:rFonts w:ascii="Calibri" w:eastAsia="Times New Roman" w:hAnsi="Calibri" w:cs="Calibri"/>
          <w:lang w:val="en-US"/>
        </w:rPr>
        <w:t>as a result of</w:t>
      </w:r>
      <w:proofErr w:type="gramEnd"/>
      <w:r w:rsidR="00F13FD2" w:rsidRPr="00F614AE">
        <w:rPr>
          <w:rFonts w:ascii="Calibri" w:eastAsia="Times New Roman" w:hAnsi="Calibri" w:cs="Calibri"/>
          <w:lang w:val="en-US"/>
        </w:rPr>
        <w:t xml:space="preserve"> taking part in this study, </w:t>
      </w:r>
      <w:r w:rsidR="00377F01">
        <w:rPr>
          <w:rFonts w:ascii="Calibri" w:eastAsia="Times New Roman" w:hAnsi="Calibri" w:cs="Calibri"/>
          <w:lang w:val="en-US"/>
        </w:rPr>
        <w:t>they</w:t>
      </w:r>
      <w:r w:rsidR="00F13FD2" w:rsidRPr="00F614AE">
        <w:rPr>
          <w:rFonts w:ascii="Calibri" w:eastAsia="Times New Roman" w:hAnsi="Calibri" w:cs="Calibri"/>
          <w:lang w:val="en-US"/>
        </w:rPr>
        <w:t xml:space="preserve"> may be eligible to claim compensation without having to prove that UMCU is at fault. </w:t>
      </w:r>
      <w:r w:rsidR="00993AD8">
        <w:rPr>
          <w:rFonts w:ascii="Calibri" w:eastAsia="Times New Roman" w:hAnsi="Calibri" w:cs="Calibri"/>
          <w:lang w:val="en-US"/>
        </w:rPr>
        <w:t xml:space="preserve">Not all damage is covered. </w:t>
      </w:r>
      <w:r w:rsidR="00F13FD2" w:rsidRPr="00F614AE">
        <w:rPr>
          <w:rFonts w:ascii="Calibri" w:eastAsia="Times New Roman" w:hAnsi="Calibri" w:cs="Calibri"/>
          <w:lang w:val="en-US"/>
        </w:rPr>
        <w:t>This does not affect your</w:t>
      </w:r>
      <w:r w:rsidR="00377F01">
        <w:rPr>
          <w:rFonts w:ascii="Calibri" w:eastAsia="Times New Roman" w:hAnsi="Calibri" w:cs="Calibri"/>
          <w:lang w:val="en-US"/>
        </w:rPr>
        <w:t xml:space="preserve"> </w:t>
      </w:r>
      <w:r w:rsidR="00377F01">
        <w:rPr>
          <w:rFonts w:ascii="Calibri" w:hAnsi="Calibri" w:cs="Calibri"/>
        </w:rPr>
        <w:t>relative/friend/other’s</w:t>
      </w:r>
      <w:r w:rsidR="00F13FD2" w:rsidRPr="00F614AE">
        <w:rPr>
          <w:rFonts w:ascii="Calibri" w:eastAsia="Times New Roman" w:hAnsi="Calibri" w:cs="Calibri"/>
          <w:lang w:val="en-US"/>
        </w:rPr>
        <w:t xml:space="preserve"> legal rights to seek compensation. If you</w:t>
      </w:r>
      <w:r w:rsidR="00377F01">
        <w:rPr>
          <w:rFonts w:ascii="Calibri" w:eastAsia="Times New Roman" w:hAnsi="Calibri" w:cs="Calibri"/>
          <w:lang w:val="en-US"/>
        </w:rPr>
        <w:t xml:space="preserve">r </w:t>
      </w:r>
      <w:r w:rsidR="00377F01">
        <w:rPr>
          <w:rFonts w:ascii="Calibri" w:hAnsi="Calibri" w:cs="Calibri"/>
        </w:rPr>
        <w:t>relative/friend/other</w:t>
      </w:r>
      <w:r w:rsidR="00F13FD2" w:rsidRPr="00F614AE">
        <w:rPr>
          <w:rFonts w:ascii="Calibri" w:eastAsia="Times New Roman" w:hAnsi="Calibri" w:cs="Calibri"/>
          <w:lang w:val="en-US"/>
        </w:rPr>
        <w:t xml:space="preserve"> </w:t>
      </w:r>
      <w:r w:rsidR="007A6268">
        <w:rPr>
          <w:rFonts w:ascii="Calibri" w:eastAsia="Times New Roman" w:hAnsi="Calibri" w:cs="Calibri"/>
          <w:lang w:val="en-US"/>
        </w:rPr>
        <w:t xml:space="preserve">is </w:t>
      </w:r>
      <w:r w:rsidR="00F13FD2" w:rsidRPr="00F614AE">
        <w:rPr>
          <w:rFonts w:ascii="Calibri" w:eastAsia="Times New Roman" w:hAnsi="Calibri" w:cs="Calibri"/>
          <w:lang w:val="en-US"/>
        </w:rPr>
        <w:t xml:space="preserve">harmed due to someone’s negligence, then </w:t>
      </w:r>
      <w:r w:rsidR="00377F01">
        <w:rPr>
          <w:rFonts w:ascii="Calibri" w:eastAsia="Times New Roman" w:hAnsi="Calibri" w:cs="Calibri"/>
          <w:lang w:val="en-US"/>
        </w:rPr>
        <w:t>they</w:t>
      </w:r>
      <w:r w:rsidR="00F13FD2" w:rsidRPr="00F614AE">
        <w:rPr>
          <w:rFonts w:ascii="Calibri" w:eastAsia="Times New Roman" w:hAnsi="Calibri" w:cs="Calibri"/>
          <w:lang w:val="en-US"/>
        </w:rPr>
        <w:t xml:space="preserve"> may have grounds for a legal action.</w:t>
      </w:r>
      <w:r w:rsidR="00F13FD2">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4B88732E" w:rsidR="006E7AF6" w:rsidRDefault="006E7AF6" w:rsidP="008924F7">
      <w:pPr>
        <w:rPr>
          <w:b/>
          <w:bCs/>
          <w:u w:val="single"/>
        </w:rPr>
      </w:pPr>
      <w:r w:rsidRPr="00D442D4">
        <w:rPr>
          <w:b/>
          <w:bCs/>
          <w:u w:val="single"/>
        </w:rPr>
        <w:t>How do you use information about me and how do you keep it private?</w:t>
      </w:r>
    </w:p>
    <w:p w14:paraId="70C49A39" w14:textId="77777777" w:rsidR="008E3568" w:rsidRDefault="00CE2259" w:rsidP="00121789">
      <w:pPr>
        <w:spacing w:after="0" w:line="240" w:lineRule="auto"/>
        <w:rPr>
          <w:ins w:id="17" w:author="Best-Lane, Janis A" w:date="2025-01-20T17:57:00Z" w16du:dateUtc="2025-01-20T17:57:00Z"/>
        </w:rPr>
      </w:pPr>
      <w:r>
        <w:t>All information about you</w:t>
      </w:r>
      <w:r w:rsidR="00377F01">
        <w:t xml:space="preserve">r </w:t>
      </w:r>
      <w:r w:rsidR="00377F01">
        <w:rPr>
          <w:rFonts w:ascii="Calibri" w:hAnsi="Calibri" w:cs="Calibri"/>
        </w:rPr>
        <w:t>relative/friend/other</w:t>
      </w:r>
      <w:r>
        <w:t xml:space="preserve">, </w:t>
      </w:r>
      <w:r w:rsidR="00377F01">
        <w:t>their</w:t>
      </w:r>
      <w:r>
        <w:t xml:space="preserve"> health and </w:t>
      </w:r>
      <w:r w:rsidR="00377F01">
        <w:t>their</w:t>
      </w:r>
      <w:r>
        <w:t xml:space="preserve"> participation will be kept private. The only people who will have access to this information are your</w:t>
      </w:r>
      <w:r w:rsidR="00377F01">
        <w:t xml:space="preserve"> </w:t>
      </w:r>
      <w:r w:rsidR="00377F01">
        <w:rPr>
          <w:rFonts w:ascii="Calibri" w:hAnsi="Calibri" w:cs="Calibri"/>
        </w:rPr>
        <w:t xml:space="preserve">relative/friend/other’s </w:t>
      </w:r>
      <w:r>
        <w:t xml:space="preserve">doctors and nurses looking after </w:t>
      </w:r>
      <w:r w:rsidR="00377F01">
        <w:t>them</w:t>
      </w:r>
      <w:r>
        <w:t xml:space="preserve"> and employees of </w:t>
      </w:r>
      <w:r w:rsidR="00C80DD5">
        <w:t xml:space="preserve">the Sponsor UMC Utrecht, </w:t>
      </w:r>
      <w:r>
        <w:t>Imperial College London</w:t>
      </w:r>
      <w:r w:rsidR="00C60437">
        <w:t>,</w:t>
      </w:r>
      <w:r>
        <w:t xml:space="preserve"> and ICNARC who have authorisation. More information is available in our privacy notice</w:t>
      </w:r>
      <w:r w:rsidR="003D34BB">
        <w:t>, which can be downloaded from our website:</w:t>
      </w:r>
      <w:r w:rsidR="003D34BB">
        <w:rPr>
          <w:rStyle w:val="Hyperlink"/>
        </w:rPr>
        <w:t xml:space="preserve"> </w:t>
      </w:r>
      <w:hyperlink r:id="rId15" w:history="1">
        <w:r w:rsidR="003D34BB" w:rsidRPr="002E28FA">
          <w:rPr>
            <w:rStyle w:val="Hyperlink"/>
          </w:rPr>
          <w:t>https://remapcap.co.uk/patients</w:t>
        </w:r>
      </w:hyperlink>
      <w:r w:rsidR="003D34BB">
        <w:t>. If you prefer, you can ask for a copy of it from your medical team.</w:t>
      </w:r>
      <w:ins w:id="18" w:author="Best-Lane, Janis A" w:date="2025-01-20T17:57:00Z" w16du:dateUtc="2025-01-20T17:57:00Z">
        <w:r w:rsidR="007B643B">
          <w:t xml:space="preserve"> </w:t>
        </w:r>
      </w:ins>
    </w:p>
    <w:p w14:paraId="0955B87D" w14:textId="77777777" w:rsidR="008E3568" w:rsidRDefault="008E3568" w:rsidP="00121789">
      <w:pPr>
        <w:spacing w:after="0" w:line="240" w:lineRule="auto"/>
        <w:rPr>
          <w:ins w:id="19" w:author="Best-Lane, Janis A" w:date="2025-01-20T17:57:00Z" w16du:dateUtc="2025-01-20T17:57:00Z"/>
        </w:rPr>
      </w:pPr>
    </w:p>
    <w:p w14:paraId="2F015D18" w14:textId="1B00D0C4" w:rsidR="00121789" w:rsidRPr="0069036D" w:rsidRDefault="00121789" w:rsidP="00121789">
      <w:pPr>
        <w:spacing w:after="0" w:line="240" w:lineRule="auto"/>
        <w:rPr>
          <w:b/>
          <w:bCs/>
          <w:u w:val="single"/>
        </w:rPr>
      </w:pPr>
      <w:r w:rsidRPr="0069036D">
        <w:rPr>
          <w:b/>
          <w:bCs/>
          <w:u w:val="single"/>
        </w:rPr>
        <w:t>End of study</w:t>
      </w:r>
    </w:p>
    <w:p w14:paraId="625D2B4C" w14:textId="77777777" w:rsidR="00121789" w:rsidRPr="0069036D" w:rsidRDefault="00121789" w:rsidP="00121789">
      <w:pPr>
        <w:spacing w:after="0" w:line="240" w:lineRule="auto"/>
        <w:rPr>
          <w:b/>
          <w:bCs/>
          <w:u w:val="single"/>
        </w:rPr>
      </w:pPr>
      <w:r w:rsidRPr="0069036D">
        <w:rPr>
          <w:b/>
          <w:bCs/>
          <w:u w:val="single"/>
        </w:rPr>
        <w:t xml:space="preserve"> </w:t>
      </w:r>
    </w:p>
    <w:p w14:paraId="2B52EAB0" w14:textId="2508343C" w:rsidR="00121789" w:rsidRPr="00B9331A" w:rsidRDefault="00121789" w:rsidP="00121789">
      <w:pPr>
        <w:spacing w:after="0" w:line="240" w:lineRule="auto"/>
      </w:pPr>
      <w:r w:rsidRPr="00B9331A">
        <w:t xml:space="preserve">Your </w:t>
      </w:r>
      <w:r w:rsidRPr="00121789">
        <w:t>relative/friend/other</w:t>
      </w:r>
      <w:r>
        <w:t xml:space="preserve">’s </w:t>
      </w:r>
      <w:r w:rsidRPr="00B9331A">
        <w:t xml:space="preserve">participation in this study will stop if: </w:t>
      </w:r>
    </w:p>
    <w:p w14:paraId="270220E1" w14:textId="77777777" w:rsidR="00121789" w:rsidRPr="00B9331A" w:rsidRDefault="00121789" w:rsidP="00121789">
      <w:pPr>
        <w:spacing w:after="0" w:line="240" w:lineRule="auto"/>
      </w:pPr>
    </w:p>
    <w:p w14:paraId="17B42165" w14:textId="0C12E6B5" w:rsidR="00121789" w:rsidRPr="00B9331A" w:rsidRDefault="00121789" w:rsidP="00121789">
      <w:pPr>
        <w:spacing w:after="0" w:line="240" w:lineRule="auto"/>
      </w:pPr>
      <w:r w:rsidRPr="00B9331A">
        <w:t>• The follow</w:t>
      </w:r>
      <w:r>
        <w:t>-</w:t>
      </w:r>
      <w:r w:rsidRPr="00B9331A">
        <w:t xml:space="preserve">up period for the study has been completed. This is either 90 days or </w:t>
      </w:r>
      <w:r>
        <w:t xml:space="preserve">180 days after your </w:t>
      </w:r>
      <w:r w:rsidRPr="00121789">
        <w:t xml:space="preserve">relative/friend/other’s </w:t>
      </w:r>
      <w:r>
        <w:t>participation in the study (once they have</w:t>
      </w:r>
      <w:r w:rsidRPr="00B9331A">
        <w:t xml:space="preserve"> been contacted by the research team to </w:t>
      </w:r>
      <w:r>
        <w:t>complete</w:t>
      </w:r>
      <w:r w:rsidRPr="00B9331A">
        <w:t xml:space="preserve"> a questionnaire </w:t>
      </w:r>
      <w:r>
        <w:t xml:space="preserve">about </w:t>
      </w:r>
      <w:r w:rsidR="001930A6">
        <w:t>their</w:t>
      </w:r>
      <w:r>
        <w:t xml:space="preserve"> wellbeing for the 6-month follow-up)</w:t>
      </w:r>
    </w:p>
    <w:p w14:paraId="7471E85E" w14:textId="6FF1C3FC" w:rsidR="00121789" w:rsidRPr="00B9331A" w:rsidRDefault="00121789" w:rsidP="00121789">
      <w:pPr>
        <w:spacing w:after="0" w:line="240" w:lineRule="auto"/>
      </w:pPr>
      <w:r w:rsidRPr="00B9331A">
        <w:t>• You</w:t>
      </w:r>
      <w:r w:rsidR="001930A6">
        <w:t xml:space="preserve"> </w:t>
      </w:r>
      <w:r w:rsidRPr="00B9331A">
        <w:t xml:space="preserve">decide </w:t>
      </w:r>
      <w:r w:rsidR="001930A6">
        <w:t>that your r</w:t>
      </w:r>
      <w:r w:rsidR="001930A6" w:rsidRPr="001930A6">
        <w:t>elative/friend/other</w:t>
      </w:r>
      <w:r w:rsidR="001930A6">
        <w:t xml:space="preserve"> will</w:t>
      </w:r>
      <w:r w:rsidRPr="00B9331A">
        <w:t xml:space="preserve"> </w:t>
      </w:r>
      <w:r>
        <w:t>not take part</w:t>
      </w:r>
      <w:r w:rsidRPr="00B9331A">
        <w:t xml:space="preserve"> anymore</w:t>
      </w:r>
      <w:r w:rsidR="001930A6">
        <w:t xml:space="preserve"> (or</w:t>
      </w:r>
      <w:r w:rsidR="001930A6" w:rsidRPr="001930A6">
        <w:t xml:space="preserve"> your relative/friend/other</w:t>
      </w:r>
      <w:r w:rsidR="001930A6">
        <w:t xml:space="preserve"> decides this</w:t>
      </w:r>
      <w:r w:rsidR="001930A6" w:rsidRPr="001930A6">
        <w:t xml:space="preserve"> once they are able to provide their own consent</w:t>
      </w:r>
      <w:r w:rsidR="001930A6">
        <w:t>)</w:t>
      </w:r>
    </w:p>
    <w:p w14:paraId="50EC65B1" w14:textId="77777777" w:rsidR="00121789" w:rsidRPr="00B9331A" w:rsidRDefault="00121789" w:rsidP="00121789">
      <w:pPr>
        <w:spacing w:after="0" w:line="240" w:lineRule="auto"/>
      </w:pPr>
      <w:r w:rsidRPr="00B9331A">
        <w:t>• The Ethics Committee, government</w:t>
      </w:r>
      <w:r>
        <w:t xml:space="preserve">, </w:t>
      </w:r>
      <w:r w:rsidRPr="00B9331A">
        <w:t>or UMC Utrecht (study sponsor) decides to stop the study</w:t>
      </w:r>
    </w:p>
    <w:p w14:paraId="180627C5" w14:textId="77777777" w:rsidR="00121789" w:rsidRPr="00B9331A" w:rsidRDefault="00121789" w:rsidP="00121789">
      <w:pPr>
        <w:spacing w:after="0" w:line="240" w:lineRule="auto"/>
      </w:pPr>
      <w:r w:rsidRPr="00B9331A">
        <w:t xml:space="preserve"> </w:t>
      </w:r>
    </w:p>
    <w:p w14:paraId="3F307CB2" w14:textId="06F42657" w:rsidR="00121789" w:rsidRDefault="00121789" w:rsidP="00121789">
      <w:pPr>
        <w:spacing w:after="0" w:line="240" w:lineRule="auto"/>
      </w:pPr>
      <w:r w:rsidRPr="00B9331A">
        <w:t xml:space="preserve">The </w:t>
      </w:r>
      <w:r>
        <w:t>doctor or researcher</w:t>
      </w:r>
      <w:r w:rsidRPr="00B9331A">
        <w:t xml:space="preserve"> will let you know if there is any new information about the study that is important to </w:t>
      </w:r>
      <w:r w:rsidR="00112C86" w:rsidRPr="00112C86">
        <w:t>your relative/friend/other</w:t>
      </w:r>
      <w:r w:rsidRPr="00B9331A">
        <w:t>. The</w:t>
      </w:r>
      <w:r>
        <w:t xml:space="preserve">y </w:t>
      </w:r>
      <w:r w:rsidRPr="00B9331A">
        <w:t>will then ask you if you want</w:t>
      </w:r>
      <w:r w:rsidR="00112C86">
        <w:t xml:space="preserve"> </w:t>
      </w:r>
      <w:r w:rsidR="00112C86" w:rsidRPr="00112C86">
        <w:t>your relative/friend/other</w:t>
      </w:r>
      <w:r w:rsidRPr="00B9331A">
        <w:t xml:space="preserve"> to continue in the study</w:t>
      </w:r>
      <w:r>
        <w:t>,</w:t>
      </w:r>
      <w:r w:rsidRPr="00B9331A">
        <w:t xml:space="preserve"> if </w:t>
      </w:r>
      <w:r w:rsidR="00112C86">
        <w:t>they</w:t>
      </w:r>
      <w:r w:rsidRPr="00B9331A">
        <w:t xml:space="preserve"> are still receiving study treatment.</w:t>
      </w:r>
    </w:p>
    <w:p w14:paraId="3558A8F0" w14:textId="77777777" w:rsidR="00121789" w:rsidRPr="00CE2259" w:rsidRDefault="00121789" w:rsidP="00D5496E">
      <w:pPr>
        <w:spacing w:after="0"/>
      </w:pPr>
    </w:p>
    <w:p w14:paraId="294625E8" w14:textId="2F8CC043" w:rsidR="006E7AF6" w:rsidRDefault="006E7AF6" w:rsidP="008924F7">
      <w:pPr>
        <w:rPr>
          <w:b/>
          <w:bCs/>
          <w:u w:val="single"/>
        </w:rPr>
      </w:pPr>
      <w:bookmarkStart w:id="20" w:name="_Hlk119043841"/>
      <w:bookmarkStart w:id="21" w:name="_Hlk117690292"/>
      <w:bookmarkEnd w:id="16"/>
      <w:r w:rsidRPr="00CE2259">
        <w:rPr>
          <w:b/>
          <w:bCs/>
          <w:u w:val="single"/>
        </w:rPr>
        <w:t xml:space="preserve">How do I find </w:t>
      </w:r>
      <w:r w:rsidR="00CE2259" w:rsidRPr="00CE2259">
        <w:rPr>
          <w:b/>
          <w:bCs/>
          <w:u w:val="single"/>
        </w:rPr>
        <w:t xml:space="preserve">out the </w:t>
      </w:r>
      <w:r w:rsidRPr="00CE2259">
        <w:rPr>
          <w:b/>
          <w:bCs/>
          <w:u w:val="single"/>
        </w:rPr>
        <w:t>results?</w:t>
      </w:r>
    </w:p>
    <w:bookmarkEnd w:id="20"/>
    <w:p w14:paraId="66CD2484" w14:textId="396BDCEA" w:rsidR="007F6471" w:rsidRDefault="00377F01" w:rsidP="008924F7">
      <w:r>
        <w:t xml:space="preserve">Neither you nor your </w:t>
      </w:r>
      <w:r>
        <w:rPr>
          <w:rFonts w:ascii="Calibri" w:hAnsi="Calibri" w:cs="Calibri"/>
        </w:rPr>
        <w:t>relative/friend/other</w:t>
      </w:r>
      <w:r w:rsidR="00ED69DD">
        <w:t xml:space="preserve"> will be personally informed about the results of the study. </w:t>
      </w:r>
      <w:r w:rsidR="00ED69DD" w:rsidRPr="00CE4A68">
        <w:rPr>
          <w:rFonts w:ascii="Calibri" w:hAnsi="Calibri" w:cs="Calibri"/>
          <w:bCs/>
        </w:rPr>
        <w:t xml:space="preserve">The results of this study will be presented at medical meetings and published in scientific journals. </w:t>
      </w:r>
      <w:r w:rsidR="00957001">
        <w:rPr>
          <w:rFonts w:ascii="Calibri" w:hAnsi="Calibri" w:cs="Calibri"/>
          <w:bCs/>
        </w:rPr>
        <w:t>This will only involve</w:t>
      </w:r>
      <w:r w:rsidR="00957001" w:rsidRPr="00CE4A68">
        <w:rPr>
          <w:rFonts w:ascii="Calibri" w:hAnsi="Calibri" w:cs="Calibri"/>
          <w:bCs/>
        </w:rPr>
        <w:t xml:space="preserve"> </w:t>
      </w:r>
      <w:r w:rsidR="00957001">
        <w:rPr>
          <w:rFonts w:ascii="Calibri" w:hAnsi="Calibri" w:cs="Calibri"/>
          <w:bCs/>
        </w:rPr>
        <w:t xml:space="preserve">anonymous </w:t>
      </w:r>
      <w:r w:rsidR="00957001" w:rsidRPr="00CE4A68">
        <w:rPr>
          <w:rFonts w:ascii="Calibri" w:hAnsi="Calibri" w:cs="Calibri"/>
          <w:bCs/>
        </w:rPr>
        <w:t xml:space="preserve">group </w:t>
      </w:r>
      <w:r w:rsidR="00957001">
        <w:rPr>
          <w:rFonts w:ascii="Calibri" w:hAnsi="Calibri" w:cs="Calibri"/>
          <w:bCs/>
        </w:rPr>
        <w:t>data,</w:t>
      </w:r>
      <w:r w:rsidR="00957001" w:rsidRPr="00CE4A68">
        <w:rPr>
          <w:rFonts w:ascii="Calibri" w:hAnsi="Calibri" w:cs="Calibri"/>
          <w:bCs/>
        </w:rPr>
        <w:t xml:space="preserve"> and no personal information will be presented.</w:t>
      </w:r>
      <w:r w:rsidR="00957001">
        <w:rPr>
          <w:rFonts w:ascii="Calibri" w:hAnsi="Calibri" w:cs="Calibri"/>
          <w:bCs/>
        </w:rPr>
        <w:t xml:space="preserve"> </w:t>
      </w:r>
      <w:r w:rsidR="00957001" w:rsidRPr="00456CA8">
        <w:rPr>
          <w:rFonts w:ascii="Calibri" w:hAnsi="Calibri" w:cs="Calibri"/>
        </w:rPr>
        <w:t xml:space="preserve">If you are interested in the results, </w:t>
      </w:r>
      <w:r w:rsidR="00957001">
        <w:rPr>
          <w:rFonts w:ascii="Calibri" w:hAnsi="Calibri" w:cs="Calibri"/>
        </w:rPr>
        <w:t>they will be available on our EU website</w:t>
      </w:r>
      <w:bookmarkStart w:id="22" w:name="_Hlk35270575"/>
      <w:r w:rsidR="00957001">
        <w:rPr>
          <w:rFonts w:ascii="Calibri" w:hAnsi="Calibri" w:cs="Calibri"/>
        </w:rPr>
        <w:t xml:space="preserve">: </w:t>
      </w:r>
      <w:bookmarkEnd w:id="22"/>
      <w:r w:rsidR="00957001">
        <w:fldChar w:fldCharType="begin"/>
      </w:r>
      <w:r w:rsidR="00957001">
        <w:instrText xml:space="preserve"> HYPERLINK "</w:instrText>
      </w:r>
      <w:r w:rsidR="00957001" w:rsidRPr="00AA5E0C">
        <w:instrText>https://www.remapcap.eu/</w:instrText>
      </w:r>
      <w:r w:rsidR="00957001">
        <w:instrText xml:space="preserve">" </w:instrText>
      </w:r>
      <w:r w:rsidR="00957001">
        <w:fldChar w:fldCharType="separate"/>
      </w:r>
      <w:r w:rsidR="00957001" w:rsidRPr="00FE587E">
        <w:rPr>
          <w:rStyle w:val="Hyperlink"/>
        </w:rPr>
        <w:t>https://www.remapcap.eu/</w:t>
      </w:r>
      <w:r w:rsidR="00957001">
        <w:fldChar w:fldCharType="end"/>
      </w:r>
      <w:r w:rsidR="00957001" w:rsidRPr="00CE4A68" w:rsidDel="00957001">
        <w:rPr>
          <w:rFonts w:ascii="Calibri" w:hAnsi="Calibri" w:cs="Calibri"/>
          <w:bCs/>
        </w:rPr>
        <w:t xml:space="preserve"> </w:t>
      </w:r>
      <w:bookmarkStart w:id="23" w:name="_Hlk117690364"/>
      <w:bookmarkEnd w:id="21"/>
    </w:p>
    <w:p w14:paraId="1A9C1138" w14:textId="44BECD0C" w:rsidR="006E7AF6" w:rsidRDefault="006E7AF6" w:rsidP="008924F7">
      <w:pPr>
        <w:rPr>
          <w:b/>
          <w:bCs/>
          <w:u w:val="single"/>
        </w:rPr>
      </w:pPr>
      <w:bookmarkStart w:id="24" w:name="_Hlk119043920"/>
      <w:r w:rsidRPr="00ED69DD">
        <w:rPr>
          <w:b/>
          <w:bCs/>
          <w:u w:val="single"/>
        </w:rPr>
        <w:t>Who is funding it?</w:t>
      </w:r>
    </w:p>
    <w:p w14:paraId="00FAF13D" w14:textId="135860E1" w:rsidR="00C053E7" w:rsidRDefault="00ED69DD" w:rsidP="00ED69DD">
      <w:pPr>
        <w:rPr>
          <w:rFonts w:ascii="Calibri" w:hAnsi="Calibri" w:cs="Calibri"/>
        </w:rPr>
      </w:pPr>
      <w:bookmarkStart w:id="25" w:name="_Hlk119043930"/>
      <w:bookmarkEnd w:id="24"/>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w:t>
      </w:r>
      <w:r w:rsidR="00A84D39">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26" w:name="_Hlk35270597"/>
      <w:bookmarkEnd w:id="25"/>
      <w:r w:rsidRPr="008A65AE">
        <w:rPr>
          <w:rFonts w:ascii="Calibri" w:hAnsi="Calibri" w:cs="Calibri"/>
        </w:rPr>
        <w:t xml:space="preserve">The cost of some treatments may be covered by companies that make these products.  These companies </w:t>
      </w:r>
      <w:r w:rsidR="00435371">
        <w:rPr>
          <w:rFonts w:ascii="Calibri" w:hAnsi="Calibri" w:cs="Calibri"/>
        </w:rPr>
        <w:t xml:space="preserve">are not </w:t>
      </w:r>
      <w:proofErr w:type="gramStart"/>
      <w:r w:rsidR="00435371">
        <w:rPr>
          <w:rFonts w:ascii="Calibri" w:hAnsi="Calibri" w:cs="Calibri"/>
        </w:rPr>
        <w:t xml:space="preserve">involved </w:t>
      </w:r>
      <w:r w:rsidRPr="008A65AE">
        <w:rPr>
          <w:rFonts w:ascii="Calibri" w:hAnsi="Calibri" w:cs="Calibri"/>
        </w:rPr>
        <w:t xml:space="preserve"> in</w:t>
      </w:r>
      <w:proofErr w:type="gramEnd"/>
      <w:r w:rsidRPr="008A65AE">
        <w:rPr>
          <w:rFonts w:ascii="Calibri" w:hAnsi="Calibri" w:cs="Calibri"/>
        </w:rPr>
        <w:t xml:space="preserve"> the design, analysis, or reporting of results from the trial.</w:t>
      </w:r>
      <w:bookmarkEnd w:id="26"/>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26808D13" w:rsidR="006E7AF6" w:rsidRDefault="006E7AF6" w:rsidP="008924F7">
      <w:pPr>
        <w:rPr>
          <w:b/>
          <w:bCs/>
          <w:u w:val="single"/>
        </w:rPr>
      </w:pPr>
      <w:bookmarkStart w:id="27" w:name="_Hlk117690440"/>
      <w:bookmarkEnd w:id="23"/>
      <w:r w:rsidRPr="00ED69DD">
        <w:rPr>
          <w:b/>
          <w:bCs/>
          <w:u w:val="single"/>
        </w:rPr>
        <w:t>Who has reviewed</w:t>
      </w:r>
      <w:r w:rsidR="0064642B">
        <w:rPr>
          <w:b/>
          <w:bCs/>
          <w:u w:val="single"/>
        </w:rPr>
        <w:t xml:space="preserve"> and approved</w:t>
      </w:r>
      <w:r w:rsidRPr="00ED69DD">
        <w:rPr>
          <w:b/>
          <w:bCs/>
          <w:u w:val="single"/>
        </w:rPr>
        <w:t xml:space="preserve"> it?</w:t>
      </w:r>
    </w:p>
    <w:p w14:paraId="450E3F26" w14:textId="77777777"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bookmarkEnd w:id="0"/>
    <w:bookmarkEnd w:id="27"/>
    <w:p w14:paraId="76BD0CF6" w14:textId="77777777" w:rsidR="00791889" w:rsidRDefault="00791889" w:rsidP="00791889">
      <w:pPr>
        <w:tabs>
          <w:tab w:val="left" w:pos="1170"/>
          <w:tab w:val="left" w:pos="1620"/>
        </w:tabs>
        <w:spacing w:after="60"/>
        <w:rPr>
          <w:rFonts w:cstheme="minorHAnsi"/>
          <w:b/>
          <w:bCs/>
          <w:u w:val="single"/>
        </w:rPr>
      </w:pPr>
      <w:r w:rsidRPr="001E2198">
        <w:rPr>
          <w:rFonts w:cstheme="minorHAnsi"/>
          <w:b/>
          <w:bCs/>
          <w:u w:val="single"/>
        </w:rPr>
        <w:t>Informational video</w:t>
      </w:r>
    </w:p>
    <w:p w14:paraId="4DA73646" w14:textId="77777777" w:rsidR="00791889" w:rsidRDefault="00791889" w:rsidP="00791889">
      <w:pPr>
        <w:pStyle w:val="ColorfulList-Accent11"/>
        <w:autoSpaceDE w:val="0"/>
        <w:autoSpaceDN w:val="0"/>
        <w:adjustRightInd w:val="0"/>
        <w:spacing w:after="0" w:line="240" w:lineRule="auto"/>
        <w:ind w:left="0"/>
        <w:rPr>
          <w:rFonts w:cs="Calibri"/>
          <w:bCs/>
        </w:rPr>
      </w:pPr>
    </w:p>
    <w:p w14:paraId="22D9ED7A" w14:textId="77777777" w:rsidR="00791889" w:rsidRPr="0063248C" w:rsidRDefault="00791889" w:rsidP="00791889">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14:paraId="1D783731" w14:textId="77777777" w:rsidR="00791889" w:rsidRDefault="00791889" w:rsidP="00791889">
      <w:pPr>
        <w:tabs>
          <w:tab w:val="left" w:pos="1170"/>
          <w:tab w:val="left" w:pos="1620"/>
        </w:tabs>
        <w:spacing w:after="60"/>
        <w:jc w:val="center"/>
        <w:rPr>
          <w:rFonts w:cstheme="minorHAnsi"/>
          <w:b/>
          <w:bCs/>
        </w:rPr>
      </w:pPr>
      <w:r w:rsidRPr="001E2198">
        <w:rPr>
          <w:rFonts w:cstheme="minorHAnsi"/>
          <w:b/>
          <w:bCs/>
          <w:noProof/>
        </w:rPr>
        <w:drawing>
          <wp:inline distT="0" distB="0" distL="0" distR="0" wp14:anchorId="2B5BE505" wp14:editId="7F6DCC9A">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14:paraId="27EA0C6C" w14:textId="77777777" w:rsidR="00791889" w:rsidRDefault="00791889" w:rsidP="00791889">
      <w:pPr>
        <w:tabs>
          <w:tab w:val="left" w:pos="1170"/>
          <w:tab w:val="left" w:pos="1620"/>
        </w:tabs>
        <w:spacing w:after="60"/>
        <w:rPr>
          <w:rFonts w:cstheme="minorHAnsi"/>
          <w:b/>
          <w:bCs/>
        </w:rPr>
      </w:pPr>
    </w:p>
    <w:p w14:paraId="58EB58DC" w14:textId="76B10972" w:rsidR="00791889" w:rsidRPr="001E2198" w:rsidRDefault="00791889" w:rsidP="00791889">
      <w:pPr>
        <w:tabs>
          <w:tab w:val="left" w:pos="1170"/>
          <w:tab w:val="left" w:pos="1620"/>
        </w:tabs>
        <w:spacing w:after="60"/>
        <w:rPr>
          <w:rFonts w:cstheme="minorHAnsi"/>
          <w:b/>
          <w:bCs/>
          <w:u w:val="single"/>
        </w:rPr>
      </w:pPr>
      <w:r w:rsidRPr="001E2198">
        <w:rPr>
          <w:rFonts w:cstheme="minorHAnsi"/>
          <w:b/>
          <w:bCs/>
          <w:u w:val="single"/>
        </w:rPr>
        <w:t>List of common side effects of study medication</w:t>
      </w:r>
    </w:p>
    <w:p w14:paraId="57BCD0A7" w14:textId="77777777" w:rsidR="00791889" w:rsidRPr="00D4735A" w:rsidRDefault="00791889" w:rsidP="00791889">
      <w:pPr>
        <w:tabs>
          <w:tab w:val="left" w:pos="1170"/>
          <w:tab w:val="left" w:pos="1620"/>
        </w:tabs>
        <w:spacing w:after="60"/>
        <w:jc w:val="center"/>
        <w:rPr>
          <w:rFonts w:cstheme="minorHAnsi"/>
        </w:rPr>
      </w:pPr>
      <w:r w:rsidRPr="00D4735A">
        <w:rPr>
          <w:rFonts w:cstheme="minorHAnsi"/>
        </w:rPr>
        <w:t xml:space="preserve">   </w:t>
      </w:r>
    </w:p>
    <w:p w14:paraId="019D839E" w14:textId="77777777" w:rsidR="00791889" w:rsidRPr="001E2198" w:rsidRDefault="00791889" w:rsidP="00791889">
      <w:pPr>
        <w:tabs>
          <w:tab w:val="left" w:pos="1170"/>
          <w:tab w:val="left" w:pos="1620"/>
        </w:tabs>
        <w:spacing w:after="60"/>
        <w:rPr>
          <w:rFonts w:cstheme="minorHAnsi"/>
        </w:rPr>
      </w:pPr>
      <w:r w:rsidRPr="001E2198">
        <w:rPr>
          <w:rFonts w:cstheme="minorHAnsi"/>
        </w:rPr>
        <w:t>The below side effects are considered common for these treatments.</w:t>
      </w:r>
    </w:p>
    <w:p w14:paraId="12CEFBEC" w14:textId="77777777" w:rsidR="00791889" w:rsidRDefault="00791889" w:rsidP="00791889">
      <w:pPr>
        <w:tabs>
          <w:tab w:val="left" w:pos="1170"/>
          <w:tab w:val="left" w:pos="1620"/>
        </w:tabs>
        <w:spacing w:after="60"/>
        <w:rPr>
          <w:rFonts w:cstheme="minorHAnsi"/>
          <w:b/>
          <w:bCs/>
        </w:rPr>
      </w:pPr>
    </w:p>
    <w:p w14:paraId="41D5BBA8" w14:textId="5FAA0A68" w:rsidR="00791889" w:rsidRDefault="00791889" w:rsidP="787F3987">
      <w:pPr>
        <w:tabs>
          <w:tab w:val="left" w:pos="1170"/>
          <w:tab w:val="left" w:pos="1620"/>
        </w:tabs>
        <w:spacing w:after="60"/>
        <w:rPr>
          <w:rFonts w:ascii="Calibri" w:eastAsia="Calibri" w:hAnsi="Calibri" w:cs="Calibri"/>
        </w:rPr>
      </w:pPr>
      <w:r w:rsidRPr="787F3987">
        <w:rPr>
          <w:b/>
          <w:bCs/>
        </w:rPr>
        <w:t>Antibiotics (including macrolide antibiotics)</w:t>
      </w:r>
      <w:del w:id="28" w:author="Anjum, Aisha" w:date="2025-01-17T17:57:00Z">
        <w:r w:rsidRPr="787F3987" w:rsidDel="00791889">
          <w:delText xml:space="preserve"> </w:delText>
        </w:r>
      </w:del>
      <w:del w:id="29" w:author="Anjum, Aisha" w:date="2025-01-17T17:53:00Z">
        <w:r w:rsidRPr="787F3987" w:rsidDel="00791889">
          <w:delText xml:space="preserve">used in this trial have similar side effects to antibiotics that you would receive as part of your standard of care. If you are unsure about what those are, please feel free to speak to </w:delText>
        </w:r>
        <w:r w:rsidRPr="787F3987" w:rsidDel="009478E2">
          <w:delText xml:space="preserve">your </w:delText>
        </w:r>
        <w:r w:rsidRPr="787F3987" w:rsidDel="00791889">
          <w:delText>relative/friend/other’s doctor.</w:delText>
        </w:r>
      </w:del>
      <w:ins w:id="30" w:author="Anjum, Aisha" w:date="2025-01-17T17:53:00Z">
        <w:r w:rsidR="36E94DCB" w:rsidRPr="787F3987">
          <w:rPr>
            <w:rFonts w:ascii="Calibri" w:eastAsia="Calibri" w:hAnsi="Calibri" w:cs="Calibri"/>
          </w:rPr>
          <w:t xml:space="preserve"> may cause the following side effects: Liver inflammation (Hepatitis), diarrhoea, dizziness, headache, </w:t>
        </w:r>
      </w:ins>
      <w:ins w:id="31" w:author="Anjum, Aisha" w:date="2025-01-17T18:03:00Z">
        <w:r w:rsidR="5CC62169" w:rsidRPr="787F3987">
          <w:rPr>
            <w:rPrChange w:id="32" w:author="Anjum, Aisha" w:date="2025-01-17T18:04:00Z">
              <w:rPr>
                <w:b/>
                <w:bCs/>
              </w:rPr>
            </w:rPrChange>
          </w:rPr>
          <w:t>stoma</w:t>
        </w:r>
      </w:ins>
      <w:ins w:id="33" w:author="Anjum, Aisha" w:date="2025-01-17T18:04:00Z">
        <w:r w:rsidR="5CC62169" w:rsidRPr="787F3987">
          <w:rPr>
            <w:rPrChange w:id="34" w:author="Anjum, Aisha" w:date="2025-01-17T18:04:00Z">
              <w:rPr>
                <w:b/>
                <w:bCs/>
              </w:rPr>
            </w:rPrChange>
          </w:rPr>
          <w:t>ch pain</w:t>
        </w:r>
      </w:ins>
      <w:ins w:id="35" w:author="Anjum, Aisha" w:date="2025-01-17T17:53:00Z">
        <w:r w:rsidR="36E94DCB" w:rsidRPr="787F3987">
          <w:rPr>
            <w:rFonts w:ascii="Calibri" w:eastAsia="Calibri" w:hAnsi="Calibri" w:cs="Calibri"/>
          </w:rPr>
          <w:t xml:space="preserve">, tingling, nausea, vomiting, heartburn, </w:t>
        </w:r>
      </w:ins>
      <w:ins w:id="36" w:author="Anjum, Aisha" w:date="2025-01-17T18:00:00Z">
        <w:r w:rsidR="2ED5ACE5" w:rsidRPr="787F3987">
          <w:rPr>
            <w:rPrChange w:id="37" w:author="Anjum, Aisha" w:date="2025-01-17T18:00:00Z">
              <w:rPr>
                <w:b/>
                <w:bCs/>
              </w:rPr>
            </w:rPrChange>
          </w:rPr>
          <w:t>bad</w:t>
        </w:r>
      </w:ins>
      <w:ins w:id="38" w:author="Anjum, Aisha" w:date="2025-01-17T17:53:00Z">
        <w:r w:rsidR="36E94DCB" w:rsidRPr="787F3987">
          <w:rPr>
            <w:rFonts w:ascii="Calibri" w:eastAsia="Calibri" w:hAnsi="Calibri" w:cs="Calibri"/>
          </w:rPr>
          <w:t xml:space="preserve"> taste, inflammation of </w:t>
        </w:r>
      </w:ins>
      <w:ins w:id="39" w:author="Anjum, Aisha" w:date="2025-01-17T17:56:00Z">
        <w:r w:rsidR="57F52260" w:rsidRPr="787F3987">
          <w:rPr>
            <w:rFonts w:ascii="Calibri" w:eastAsia="Calibri" w:hAnsi="Calibri" w:cs="Calibri"/>
          </w:rPr>
          <w:t>mouth</w:t>
        </w:r>
      </w:ins>
      <w:ins w:id="40" w:author="Anjum, Aisha" w:date="2025-01-17T17:53:00Z">
        <w:r w:rsidR="36E94DCB" w:rsidRPr="787F3987">
          <w:rPr>
            <w:rFonts w:ascii="Calibri" w:eastAsia="Calibri" w:hAnsi="Calibri" w:cs="Calibri"/>
          </w:rPr>
          <w:t xml:space="preserve"> and tongue, </w:t>
        </w:r>
      </w:ins>
      <w:ins w:id="41" w:author="Anjum, Aisha" w:date="2025-01-17T17:56:00Z">
        <w:r w:rsidR="45A135E9" w:rsidRPr="787F3987">
          <w:rPr>
            <w:rFonts w:ascii="Calibri" w:eastAsia="Calibri" w:hAnsi="Calibri" w:cs="Calibri"/>
          </w:rPr>
          <w:t>worsen</w:t>
        </w:r>
      </w:ins>
      <w:ins w:id="42" w:author="Anjum, Aisha" w:date="2025-01-17T17:53:00Z">
        <w:r w:rsidR="36E94DCB" w:rsidRPr="787F3987">
          <w:rPr>
            <w:rFonts w:ascii="Calibri" w:eastAsia="Calibri" w:hAnsi="Calibri" w:cs="Calibri"/>
          </w:rPr>
          <w:t>ing vision, deafness, anorexia</w:t>
        </w:r>
      </w:ins>
      <w:ins w:id="43" w:author="Anjum, Aisha" w:date="2025-01-17T18:00:00Z">
        <w:r w:rsidR="0C0AEA50" w:rsidRPr="787F3987">
          <w:rPr>
            <w:rFonts w:ascii="Calibri" w:eastAsia="Calibri" w:hAnsi="Calibri" w:cs="Calibri"/>
          </w:rPr>
          <w:t xml:space="preserve"> (food disorder)</w:t>
        </w:r>
      </w:ins>
      <w:ins w:id="44" w:author="Anjum, Aisha" w:date="2025-01-17T17:53:00Z">
        <w:r w:rsidR="36E94DCB" w:rsidRPr="787F3987">
          <w:rPr>
            <w:rFonts w:ascii="Calibri" w:eastAsia="Calibri" w:hAnsi="Calibri" w:cs="Calibri"/>
          </w:rPr>
          <w:t xml:space="preserve">, itching, joint pain, fatigue, vein inflammation, anaemia </w:t>
        </w:r>
      </w:ins>
      <w:ins w:id="45" w:author="Anjum, Aisha" w:date="2025-01-17T17:58:00Z">
        <w:r w:rsidR="69F98DB2" w:rsidRPr="787F3987">
          <w:rPr>
            <w:rFonts w:ascii="Calibri" w:eastAsia="Calibri" w:hAnsi="Calibri" w:cs="Calibri"/>
          </w:rPr>
          <w:t>(low iron)</w:t>
        </w:r>
      </w:ins>
      <w:ins w:id="46" w:author="Anjum, Aisha" w:date="2025-01-17T17:53:00Z">
        <w:r w:rsidR="36E94DCB" w:rsidRPr="787F3987">
          <w:rPr>
            <w:rFonts w:ascii="Calibri" w:eastAsia="Calibri" w:hAnsi="Calibri" w:cs="Calibri"/>
          </w:rPr>
          <w:t xml:space="preserve">, </w:t>
        </w:r>
      </w:ins>
      <w:ins w:id="47" w:author="Anjum, Aisha" w:date="2025-01-17T17:57:00Z">
        <w:r w:rsidR="64F20B57" w:rsidRPr="787F3987">
          <w:rPr>
            <w:rFonts w:ascii="Calibri" w:eastAsia="Calibri" w:hAnsi="Calibri" w:cs="Calibri"/>
          </w:rPr>
          <w:t>abnormal heart rhythms (</w:t>
        </w:r>
      </w:ins>
      <w:ins w:id="48" w:author="Anjum, Aisha" w:date="2025-01-17T17:53:00Z">
        <w:r w:rsidR="36E94DCB" w:rsidRPr="787F3987">
          <w:rPr>
            <w:rFonts w:ascii="Calibri" w:eastAsia="Calibri" w:hAnsi="Calibri" w:cs="Calibri"/>
          </w:rPr>
          <w:t>arrhythmias</w:t>
        </w:r>
      </w:ins>
      <w:ins w:id="49" w:author="Anjum, Aisha" w:date="2025-01-17T17:57:00Z">
        <w:r w:rsidR="30B6BEF7" w:rsidRPr="787F3987">
          <w:rPr>
            <w:rFonts w:ascii="Calibri" w:eastAsia="Calibri" w:hAnsi="Calibri" w:cs="Calibri"/>
          </w:rPr>
          <w:t>)</w:t>
        </w:r>
      </w:ins>
      <w:ins w:id="50" w:author="Anjum, Aisha" w:date="2025-01-17T17:53:00Z">
        <w:r w:rsidR="36E94DCB" w:rsidRPr="787F3987">
          <w:rPr>
            <w:rFonts w:ascii="Calibri" w:eastAsia="Calibri" w:hAnsi="Calibri" w:cs="Calibri"/>
          </w:rPr>
          <w:t>, excessive sweating, shortness of breath, drowsiness, anxiety, confusion, and nervousness.</w:t>
        </w:r>
      </w:ins>
    </w:p>
    <w:p w14:paraId="7A4FED58" w14:textId="77777777" w:rsidR="00791889" w:rsidRPr="00D4735A" w:rsidRDefault="00791889" w:rsidP="00791889">
      <w:pPr>
        <w:tabs>
          <w:tab w:val="left" w:pos="1170"/>
          <w:tab w:val="left" w:pos="1620"/>
        </w:tabs>
        <w:spacing w:after="60"/>
        <w:rPr>
          <w:rFonts w:cstheme="minorHAnsi"/>
        </w:rPr>
      </w:pPr>
    </w:p>
    <w:p w14:paraId="67513A12" w14:textId="5D2494A2" w:rsidR="00791889" w:rsidRPr="00D4735A" w:rsidRDefault="00791889" w:rsidP="787F3987">
      <w:pPr>
        <w:tabs>
          <w:tab w:val="left" w:pos="1170"/>
          <w:tab w:val="left" w:pos="1620"/>
        </w:tabs>
        <w:spacing w:after="60" w:line="257" w:lineRule="auto"/>
        <w:rPr>
          <w:del w:id="51" w:author="Anjum, Aisha" w:date="2025-01-17T18:18:00Z" w16du:dateUtc="2025-01-17T18:18:21Z"/>
        </w:rPr>
      </w:pPr>
      <w:r w:rsidRPr="787F3987">
        <w:rPr>
          <w:b/>
          <w:bCs/>
        </w:rPr>
        <w:t xml:space="preserve">Hydrocortisone and dexamethasone </w:t>
      </w:r>
      <w:r w:rsidRPr="787F3987">
        <w:t xml:space="preserve">can cause the following side effects: </w:t>
      </w:r>
      <w:ins w:id="52" w:author="Anjum, Aisha" w:date="2025-01-17T18:05:00Z">
        <w:r w:rsidR="75C0815D" w:rsidRPr="787F3987">
          <w:t>F</w:t>
        </w:r>
      </w:ins>
      <w:del w:id="53" w:author="Anjum, Aisha" w:date="2025-01-17T18:02:00Z">
        <w:r w:rsidRPr="787F3987" w:rsidDel="00791889">
          <w:delText>f</w:delText>
        </w:r>
      </w:del>
      <w:r w:rsidRPr="787F3987">
        <w:t xml:space="preserve">luid retention, </w:t>
      </w:r>
      <w:ins w:id="54" w:author="Anjum, Aisha" w:date="2025-01-17T18:02:00Z">
        <w:r w:rsidR="6E4DDE86" w:rsidRPr="787F3987">
          <w:rPr>
            <w:rFonts w:ascii="Calibri" w:eastAsia="Calibri" w:hAnsi="Calibri" w:cs="Calibri"/>
          </w:rPr>
          <w:t xml:space="preserve">abnormal appetite, high blood sugar levels, pain in muscles or joints, nausea, </w:t>
        </w:r>
      </w:ins>
      <w:ins w:id="55" w:author="Anjum, Aisha" w:date="2025-01-17T18:03:00Z">
        <w:r w:rsidR="163676DB" w:rsidRPr="787F3987">
          <w:rPr>
            <w:rFonts w:ascii="Calibri" w:eastAsia="Calibri" w:hAnsi="Calibri" w:cs="Calibri"/>
          </w:rPr>
          <w:t xml:space="preserve">stomach </w:t>
        </w:r>
      </w:ins>
      <w:ins w:id="56" w:author="Anjum, Aisha" w:date="2025-01-17T18:04:00Z">
        <w:r w:rsidR="15084A2E" w:rsidRPr="787F3987">
          <w:rPr>
            <w:rPrChange w:id="57" w:author="Anjum, Aisha" w:date="2025-01-17T18:04:00Z">
              <w:rPr>
                <w:b/>
                <w:bCs/>
              </w:rPr>
            </w:rPrChange>
          </w:rPr>
          <w:t>pain</w:t>
        </w:r>
      </w:ins>
      <w:ins w:id="58" w:author="Anjum, Aisha" w:date="2025-01-17T18:02:00Z">
        <w:r w:rsidR="6E4DDE86" w:rsidRPr="787F3987">
          <w:rPr>
            <w:rFonts w:ascii="Calibri" w:eastAsia="Calibri" w:hAnsi="Calibri" w:cs="Calibri"/>
          </w:rPr>
          <w:t xml:space="preserve">, headache, dizziness, tingling in hands or feet, sleeping disorders, increased risk of infection, high blood pressure, </w:t>
        </w:r>
      </w:ins>
      <w:ins w:id="59" w:author="Anjum, Aisha" w:date="2025-01-17T18:18:00Z">
        <w:r w:rsidR="331EA3FB" w:rsidRPr="787F3987">
          <w:rPr>
            <w:rFonts w:ascii="Calibri" w:eastAsia="Calibri" w:hAnsi="Calibri" w:cs="Calibri"/>
          </w:rPr>
          <w:t xml:space="preserve">and </w:t>
        </w:r>
        <w:r w:rsidR="53B180B0" w:rsidRPr="787F3987">
          <w:rPr>
            <w:rPrChange w:id="60" w:author="Anjum, Aisha" w:date="2025-01-17T18:18:00Z">
              <w:rPr>
                <w:b/>
                <w:bCs/>
              </w:rPr>
            </w:rPrChange>
          </w:rPr>
          <w:t>general</w:t>
        </w:r>
      </w:ins>
      <w:ins w:id="61" w:author="Anjum, Aisha" w:date="2025-01-17T18:02:00Z">
        <w:r w:rsidR="6E4DDE86" w:rsidRPr="787F3987">
          <w:rPr>
            <w:rFonts w:ascii="Calibri" w:eastAsia="Calibri" w:hAnsi="Calibri" w:cs="Calibri"/>
          </w:rPr>
          <w:t xml:space="preserve"> state of discomfort (malaise)</w:t>
        </w:r>
      </w:ins>
      <w:ins w:id="62" w:author="Anjum, Aisha" w:date="2025-01-17T18:18:00Z">
        <w:r w:rsidR="610BF52C" w:rsidRPr="787F3987">
          <w:rPr>
            <w:rFonts w:ascii="Calibri" w:eastAsia="Calibri" w:hAnsi="Calibri" w:cs="Calibri"/>
          </w:rPr>
          <w:t>.</w:t>
        </w:r>
      </w:ins>
      <w:del w:id="63" w:author="Anjum, Aisha" w:date="2025-01-17T18:18:00Z">
        <w:r w:rsidRPr="787F3987" w:rsidDel="00791889">
          <w:delText>increased risk of infection</w:delText>
        </w:r>
      </w:del>
      <w:del w:id="64" w:author="Anjum, Aisha" w:date="2025-01-17T18:02:00Z">
        <w:r w:rsidRPr="787F3987" w:rsidDel="00791889">
          <w:delText>, and high blood sugar levels</w:delText>
        </w:r>
      </w:del>
      <w:del w:id="65" w:author="Anjum, Aisha" w:date="2025-01-17T18:18:00Z">
        <w:r w:rsidRPr="787F3987" w:rsidDel="00791889">
          <w:delText>.</w:delText>
        </w:r>
      </w:del>
    </w:p>
    <w:p w14:paraId="322DB8C1" w14:textId="77777777" w:rsidR="00791889" w:rsidRPr="00D4735A" w:rsidRDefault="00791889" w:rsidP="00791889">
      <w:pPr>
        <w:tabs>
          <w:tab w:val="left" w:pos="1170"/>
          <w:tab w:val="left" w:pos="1620"/>
        </w:tabs>
        <w:spacing w:after="60"/>
        <w:rPr>
          <w:rFonts w:cstheme="minorHAnsi"/>
        </w:rPr>
      </w:pPr>
      <w:r w:rsidRPr="00D4735A">
        <w:rPr>
          <w:rFonts w:cstheme="minorHAnsi"/>
        </w:rPr>
        <w:t xml:space="preserve"> </w:t>
      </w:r>
    </w:p>
    <w:p w14:paraId="1F159364" w14:textId="0F5DC7FF" w:rsidR="00791889" w:rsidRPr="00D4735A" w:rsidRDefault="00791889" w:rsidP="787F3987">
      <w:pPr>
        <w:tabs>
          <w:tab w:val="left" w:pos="1170"/>
          <w:tab w:val="left" w:pos="1620"/>
        </w:tabs>
        <w:spacing w:after="60"/>
      </w:pPr>
      <w:r w:rsidRPr="787F3987">
        <w:rPr>
          <w:b/>
          <w:bCs/>
        </w:rPr>
        <w:t>Oseltamivir</w:t>
      </w:r>
      <w:r w:rsidRPr="787F3987">
        <w:t xml:space="preserve"> can cause the following side effects: </w:t>
      </w:r>
      <w:ins w:id="66" w:author="Anjum, Aisha" w:date="2025-01-17T18:03:00Z">
        <w:r w:rsidR="0BD56532" w:rsidRPr="787F3987">
          <w:t>H</w:t>
        </w:r>
      </w:ins>
      <w:del w:id="67" w:author="Anjum, Aisha" w:date="2025-01-17T18:03:00Z">
        <w:r w:rsidRPr="787F3987" w:rsidDel="00791889">
          <w:delText>h</w:delText>
        </w:r>
      </w:del>
      <w:r w:rsidRPr="787F3987">
        <w:t xml:space="preserve">eadache, nausea, vomiting, stomach pain, </w:t>
      </w:r>
      <w:ins w:id="68" w:author="Anjum, Aisha" w:date="2025-01-17T18:06:00Z">
        <w:r w:rsidR="4CBBD520" w:rsidRPr="787F3987">
          <w:t xml:space="preserve">acid </w:t>
        </w:r>
      </w:ins>
      <w:ins w:id="69" w:author="Anjum, Aisha" w:date="2025-01-17T18:04:00Z">
        <w:r w:rsidR="5836A0B4" w:rsidRPr="787F3987">
          <w:rPr>
            <w:rFonts w:ascii="Calibri" w:eastAsia="Calibri" w:hAnsi="Calibri" w:cs="Calibri"/>
          </w:rPr>
          <w:t xml:space="preserve">reflux, runny nose, </w:t>
        </w:r>
      </w:ins>
      <w:r w:rsidRPr="787F3987">
        <w:t>dizziness,</w:t>
      </w:r>
      <w:del w:id="70" w:author="Anjum, Aisha" w:date="2025-01-17T18:04:00Z">
        <w:r w:rsidRPr="787F3987" w:rsidDel="00791889">
          <w:delText xml:space="preserve"> and</w:delText>
        </w:r>
      </w:del>
      <w:r w:rsidRPr="787F3987">
        <w:t xml:space="preserve"> trouble sleeping</w:t>
      </w:r>
      <w:ins w:id="71" w:author="Anjum, Aisha" w:date="2025-01-17T18:04:00Z">
        <w:r w:rsidR="7F90F3F4" w:rsidRPr="787F3987">
          <w:t>,</w:t>
        </w:r>
      </w:ins>
      <w:ins w:id="72" w:author="Anjum, Aisha" w:date="2025-01-17T18:05:00Z">
        <w:r w:rsidR="7F90F3F4" w:rsidRPr="787F3987">
          <w:t xml:space="preserve"> </w:t>
        </w:r>
        <w:r w:rsidR="7F90F3F4" w:rsidRPr="787F3987">
          <w:rPr>
            <w:rFonts w:ascii="Calibri" w:eastAsia="Calibri" w:hAnsi="Calibri" w:cs="Calibri"/>
          </w:rPr>
          <w:t xml:space="preserve">increased risk of infection, cough, sore throat, </w:t>
        </w:r>
      </w:ins>
      <w:ins w:id="73" w:author="Anjum, Aisha" w:date="2025-01-17T18:18:00Z">
        <w:r w:rsidR="7A8FC84D" w:rsidRPr="787F3987">
          <w:rPr>
            <w:rFonts w:ascii="Calibri" w:eastAsia="Calibri" w:hAnsi="Calibri" w:cs="Calibri"/>
          </w:rPr>
          <w:t xml:space="preserve">and </w:t>
        </w:r>
      </w:ins>
      <w:ins w:id="74" w:author="Anjum, Aisha" w:date="2025-01-17T18:05:00Z">
        <w:r w:rsidR="7F90F3F4" w:rsidRPr="787F3987">
          <w:rPr>
            <w:rFonts w:ascii="Calibri" w:eastAsia="Calibri" w:hAnsi="Calibri" w:cs="Calibri"/>
          </w:rPr>
          <w:t>general state of discomfort (malaise)</w:t>
        </w:r>
      </w:ins>
      <w:ins w:id="75" w:author="Anjum, Aisha" w:date="2025-01-17T18:18:00Z">
        <w:r w:rsidR="26D6263C" w:rsidRPr="787F3987">
          <w:rPr>
            <w:rFonts w:ascii="Calibri" w:eastAsia="Calibri" w:hAnsi="Calibri" w:cs="Calibri"/>
          </w:rPr>
          <w:t>.</w:t>
        </w:r>
      </w:ins>
      <w:del w:id="76" w:author="Anjum, Aisha" w:date="2025-01-17T18:18:00Z">
        <w:r w:rsidRPr="787F3987" w:rsidDel="00791889">
          <w:delText xml:space="preserve">. </w:delText>
        </w:r>
      </w:del>
    </w:p>
    <w:p w14:paraId="19C41D8D" w14:textId="77777777" w:rsidR="00791889" w:rsidRPr="00D4735A" w:rsidRDefault="00791889" w:rsidP="00791889">
      <w:pPr>
        <w:tabs>
          <w:tab w:val="left" w:pos="1170"/>
          <w:tab w:val="left" w:pos="1620"/>
        </w:tabs>
        <w:spacing w:after="60"/>
        <w:rPr>
          <w:rFonts w:cstheme="minorHAnsi"/>
        </w:rPr>
      </w:pPr>
    </w:p>
    <w:p w14:paraId="13AE62DF" w14:textId="77777777" w:rsidR="00791889" w:rsidRPr="00D4735A" w:rsidRDefault="00791889" w:rsidP="00791889">
      <w:pPr>
        <w:tabs>
          <w:tab w:val="left" w:pos="1170"/>
          <w:tab w:val="left" w:pos="1620"/>
        </w:tabs>
        <w:spacing w:after="60"/>
        <w:rPr>
          <w:rFonts w:cstheme="minorHAnsi"/>
        </w:rPr>
      </w:pPr>
      <w:proofErr w:type="spellStart"/>
      <w:r w:rsidRPr="005D3615">
        <w:rPr>
          <w:rFonts w:cstheme="minorHAnsi"/>
          <w:b/>
          <w:bCs/>
        </w:rPr>
        <w:t>Baloxavir</w:t>
      </w:r>
      <w:proofErr w:type="spellEnd"/>
      <w:r w:rsidRPr="00D4735A">
        <w:rPr>
          <w:rFonts w:cstheme="minorHAnsi"/>
        </w:rPr>
        <w:t xml:space="preserve"> rarely </w:t>
      </w:r>
      <w:r>
        <w:rPr>
          <w:rFonts w:cstheme="minorHAnsi"/>
        </w:rPr>
        <w:t>causes</w:t>
      </w:r>
      <w:r w:rsidRPr="00D4735A">
        <w:rPr>
          <w:rFonts w:cstheme="minorHAnsi"/>
        </w:rPr>
        <w:t xml:space="preserve"> side effects</w:t>
      </w:r>
      <w:r>
        <w:rPr>
          <w:rFonts w:cstheme="minorHAnsi"/>
        </w:rPr>
        <w:t>.</w:t>
      </w:r>
      <w:r w:rsidRPr="00D4735A">
        <w:rPr>
          <w:rFonts w:cstheme="minorHAnsi"/>
        </w:rPr>
        <w:t xml:space="preserve"> </w:t>
      </w:r>
      <w:r>
        <w:rPr>
          <w:rFonts w:cstheme="minorHAnsi"/>
        </w:rPr>
        <w:t>N</w:t>
      </w:r>
      <w:r w:rsidRPr="00D4735A">
        <w:rPr>
          <w:rFonts w:cstheme="minorHAnsi"/>
        </w:rPr>
        <w:t xml:space="preserve">o side effects are listed in the information </w:t>
      </w:r>
      <w:r>
        <w:rPr>
          <w:rFonts w:cstheme="minorHAnsi"/>
        </w:rPr>
        <w:t xml:space="preserve">about the medication, </w:t>
      </w:r>
      <w:r w:rsidRPr="00D4735A">
        <w:rPr>
          <w:rFonts w:cstheme="minorHAnsi"/>
        </w:rPr>
        <w:t xml:space="preserve">that occur in </w:t>
      </w:r>
      <w:r>
        <w:rPr>
          <w:rFonts w:cstheme="minorHAnsi"/>
        </w:rPr>
        <w:t>more than</w:t>
      </w:r>
      <w:r w:rsidRPr="00D4735A">
        <w:rPr>
          <w:rFonts w:cstheme="minorHAnsi"/>
        </w:rPr>
        <w:t xml:space="preserve"> 1% of patients.</w:t>
      </w:r>
    </w:p>
    <w:p w14:paraId="2413C4C7" w14:textId="77777777" w:rsidR="00791889" w:rsidRPr="00D4735A" w:rsidRDefault="00791889" w:rsidP="00791889">
      <w:pPr>
        <w:tabs>
          <w:tab w:val="left" w:pos="1170"/>
          <w:tab w:val="left" w:pos="1620"/>
        </w:tabs>
        <w:spacing w:after="60"/>
        <w:rPr>
          <w:rFonts w:cstheme="minorHAnsi"/>
        </w:rPr>
      </w:pPr>
    </w:p>
    <w:p w14:paraId="23013A6F" w14:textId="47527B85" w:rsidR="00791889" w:rsidRDefault="00791889" w:rsidP="787F3987">
      <w:pPr>
        <w:tabs>
          <w:tab w:val="left" w:pos="1170"/>
          <w:tab w:val="left" w:pos="1620"/>
        </w:tabs>
        <w:spacing w:after="60"/>
        <w:rPr>
          <w:rFonts w:ascii="Calibri" w:eastAsia="Calibri" w:hAnsi="Calibri" w:cs="Calibri"/>
        </w:rPr>
      </w:pPr>
      <w:r w:rsidRPr="787F3987">
        <w:rPr>
          <w:b/>
          <w:bCs/>
        </w:rPr>
        <w:t>Baricitinib</w:t>
      </w:r>
      <w:r w:rsidRPr="787F3987">
        <w:t xml:space="preserve"> can cause the following side effects: </w:t>
      </w:r>
      <w:ins w:id="77" w:author="Anjum, Aisha" w:date="2025-01-17T18:09:00Z">
        <w:r w:rsidR="099E799F" w:rsidRPr="787F3987">
          <w:t>Lung (r</w:t>
        </w:r>
      </w:ins>
      <w:del w:id="78" w:author="Anjum, Aisha" w:date="2025-01-17T18:07:00Z">
        <w:r w:rsidRPr="787F3987" w:rsidDel="00791889">
          <w:delText xml:space="preserve">increased risk of new infections, abnormal blood test results (such as high platelet count, high liver enzymes, and high enzymes because of muscle problems), headache, nausea, and stomach pain. </w:delText>
        </w:r>
      </w:del>
      <w:ins w:id="79" w:author="Anjum, Aisha" w:date="2025-01-17T18:07:00Z">
        <w:r w:rsidR="50F7BEE7" w:rsidRPr="787F3987">
          <w:rPr>
            <w:rFonts w:ascii="Calibri" w:eastAsia="Calibri" w:hAnsi="Calibri" w:cs="Calibri"/>
          </w:rPr>
          <w:t>espiratory tract</w:t>
        </w:r>
      </w:ins>
      <w:ins w:id="80" w:author="Anjum, Aisha" w:date="2025-01-17T18:09:00Z">
        <w:r w:rsidR="22575DB8" w:rsidRPr="787F3987">
          <w:rPr>
            <w:rFonts w:ascii="Calibri" w:eastAsia="Calibri" w:hAnsi="Calibri" w:cs="Calibri"/>
          </w:rPr>
          <w:t>)</w:t>
        </w:r>
      </w:ins>
      <w:ins w:id="81" w:author="Anjum, Aisha" w:date="2025-01-17T18:07:00Z">
        <w:r w:rsidR="50F7BEE7" w:rsidRPr="787F3987">
          <w:rPr>
            <w:rFonts w:ascii="Calibri" w:eastAsia="Calibri" w:hAnsi="Calibri" w:cs="Calibri"/>
          </w:rPr>
          <w:t xml:space="preserve"> infections, herpes infections, urine infections, skin infections, infection of the intestines, abnormal laboratory results (such as high platelet count, high cholesterol, </w:t>
        </w:r>
        <w:r w:rsidR="50F7BEE7" w:rsidRPr="787F3987">
          <w:rPr>
            <w:rPrChange w:id="82" w:author="Anjum, Aisha" w:date="2025-01-17T18:08:00Z">
              <w:rPr>
                <w:b/>
                <w:bCs/>
              </w:rPr>
            </w:rPrChange>
          </w:rPr>
          <w:t>high</w:t>
        </w:r>
        <w:r w:rsidR="50F7BEE7" w:rsidRPr="787F3987">
          <w:rPr>
            <w:rFonts w:ascii="Calibri" w:eastAsia="Calibri" w:hAnsi="Calibri" w:cs="Calibri"/>
          </w:rPr>
          <w:t xml:space="preserve"> liver enzymes, and </w:t>
        </w:r>
        <w:r w:rsidR="50F7BEE7" w:rsidRPr="787F3987">
          <w:rPr>
            <w:rPrChange w:id="83" w:author="Anjum, Aisha" w:date="2025-01-17T18:07:00Z">
              <w:rPr>
                <w:b/>
                <w:bCs/>
              </w:rPr>
            </w:rPrChange>
          </w:rPr>
          <w:t>high</w:t>
        </w:r>
        <w:r w:rsidR="50F7BEE7" w:rsidRPr="787F3987">
          <w:rPr>
            <w:rFonts w:ascii="Calibri" w:eastAsia="Calibri" w:hAnsi="Calibri" w:cs="Calibri"/>
          </w:rPr>
          <w:t xml:space="preserve"> </w:t>
        </w:r>
      </w:ins>
      <w:ins w:id="84" w:author="Anjum, Aisha" w:date="2025-01-17T18:10:00Z">
        <w:r w:rsidR="518A5193" w:rsidRPr="787F3987">
          <w:rPr>
            <w:rPrChange w:id="85" w:author="Anjum, Aisha" w:date="2025-01-17T18:10:00Z">
              <w:rPr>
                <w:b/>
                <w:bCs/>
              </w:rPr>
            </w:rPrChange>
          </w:rPr>
          <w:t>enzymes</w:t>
        </w:r>
      </w:ins>
      <w:ins w:id="86" w:author="Anjum, Aisha" w:date="2025-01-17T18:07:00Z">
        <w:r w:rsidR="50F7BEE7" w:rsidRPr="787F3987">
          <w:rPr>
            <w:rFonts w:ascii="Calibri" w:eastAsia="Calibri" w:hAnsi="Calibri" w:cs="Calibri"/>
          </w:rPr>
          <w:t xml:space="preserve"> associated with muscle problems), headache, nausea, </w:t>
        </w:r>
      </w:ins>
      <w:ins w:id="87" w:author="Anjum, Aisha" w:date="2025-01-17T18:08:00Z">
        <w:r w:rsidR="50F7BEE7" w:rsidRPr="787F3987">
          <w:rPr>
            <w:rPrChange w:id="88" w:author="Anjum, Aisha" w:date="2025-01-17T18:08:00Z">
              <w:rPr>
                <w:b/>
                <w:bCs/>
              </w:rPr>
            </w:rPrChange>
          </w:rPr>
          <w:t>stomach</w:t>
        </w:r>
      </w:ins>
      <w:ins w:id="89" w:author="Anjum, Aisha" w:date="2025-01-17T18:07:00Z">
        <w:r w:rsidR="50F7BEE7" w:rsidRPr="787F3987">
          <w:rPr>
            <w:rFonts w:ascii="Calibri" w:eastAsia="Calibri" w:hAnsi="Calibri" w:cs="Calibri"/>
          </w:rPr>
          <w:t xml:space="preserve"> pain and skin problems such as acne.</w:t>
        </w:r>
      </w:ins>
    </w:p>
    <w:p w14:paraId="73E38616" w14:textId="77777777" w:rsidR="00791889" w:rsidRDefault="00791889" w:rsidP="00791889">
      <w:pPr>
        <w:tabs>
          <w:tab w:val="left" w:pos="1170"/>
          <w:tab w:val="left" w:pos="1620"/>
        </w:tabs>
        <w:spacing w:after="60"/>
        <w:rPr>
          <w:rFonts w:cstheme="minorHAnsi"/>
        </w:rPr>
      </w:pPr>
    </w:p>
    <w:p w14:paraId="7A9BDF4B" w14:textId="2A7CF78B" w:rsidR="00791889" w:rsidRDefault="00791889" w:rsidP="787F3987">
      <w:pPr>
        <w:tabs>
          <w:tab w:val="left" w:pos="1170"/>
          <w:tab w:val="left" w:pos="1620"/>
        </w:tabs>
        <w:spacing w:after="60"/>
        <w:rPr>
          <w:rFonts w:ascii="Calibri" w:eastAsia="Calibri" w:hAnsi="Calibri" w:cs="Calibri"/>
        </w:rPr>
      </w:pPr>
      <w:r w:rsidRPr="787F3987">
        <w:rPr>
          <w:b/>
          <w:bCs/>
        </w:rPr>
        <w:t>Tocilizumab</w:t>
      </w:r>
      <w:r w:rsidRPr="787F3987">
        <w:t xml:space="preserve"> can cause the following side effects: </w:t>
      </w:r>
      <w:del w:id="90" w:author="Anjum, Aisha" w:date="2025-01-17T18:10:00Z">
        <w:r w:rsidRPr="787F3987" w:rsidDel="00791889">
          <w:delText xml:space="preserve">increased risk of new infections, abnormal blood results (such as low white blood cells, high liver enzymes, and high bilirubin), headache, dizziness, and stomach pain. </w:delText>
        </w:r>
      </w:del>
      <w:ins w:id="91" w:author="Anjum, Aisha" w:date="2025-01-17T18:11:00Z">
        <w:r w:rsidR="7BFBDE87" w:rsidRPr="787F3987">
          <w:t>Lung (r</w:t>
        </w:r>
        <w:r w:rsidR="7BFBDE87" w:rsidRPr="787F3987">
          <w:rPr>
            <w:rFonts w:ascii="Calibri" w:eastAsia="Calibri" w:hAnsi="Calibri" w:cs="Calibri"/>
          </w:rPr>
          <w:t>espiratory tract)</w:t>
        </w:r>
      </w:ins>
      <w:ins w:id="92" w:author="Anjum, Aisha" w:date="2025-01-17T18:10:00Z">
        <w:r w:rsidR="7BFBDE87" w:rsidRPr="787F3987">
          <w:rPr>
            <w:rFonts w:ascii="Calibri" w:eastAsia="Calibri" w:hAnsi="Calibri" w:cs="Calibri"/>
          </w:rPr>
          <w:t>, skin, or urin</w:t>
        </w:r>
        <w:r w:rsidR="7BFBDE87" w:rsidRPr="787F3987">
          <w:rPr>
            <w:rPrChange w:id="93" w:author="Anjum, Aisha" w:date="2025-01-17T18:11:00Z">
              <w:rPr>
                <w:b/>
                <w:bCs/>
              </w:rPr>
            </w:rPrChange>
          </w:rPr>
          <w:t>e</w:t>
        </w:r>
        <w:r w:rsidR="7BFBDE87" w:rsidRPr="787F3987">
          <w:rPr>
            <w:rFonts w:ascii="Calibri" w:eastAsia="Calibri" w:hAnsi="Calibri" w:cs="Calibri"/>
          </w:rPr>
          <w:t xml:space="preserve"> tract infections, herpes infections, </w:t>
        </w:r>
      </w:ins>
      <w:ins w:id="94" w:author="Anjum, Aisha" w:date="2025-01-17T18:11:00Z">
        <w:r w:rsidR="7BFBDE87" w:rsidRPr="787F3987">
          <w:rPr>
            <w:rPrChange w:id="95" w:author="Anjum, Aisha" w:date="2025-01-17T18:11:00Z">
              <w:rPr>
                <w:b/>
                <w:bCs/>
              </w:rPr>
            </w:rPrChange>
          </w:rPr>
          <w:t>stomach</w:t>
        </w:r>
      </w:ins>
      <w:ins w:id="96" w:author="Anjum, Aisha" w:date="2025-01-17T18:10:00Z">
        <w:r w:rsidR="7BFBDE87" w:rsidRPr="787F3987">
          <w:rPr>
            <w:rFonts w:ascii="Calibri" w:eastAsia="Calibri" w:hAnsi="Calibri" w:cs="Calibri"/>
          </w:rPr>
          <w:t xml:space="preserve"> problems (such as pain, inflammation, or constipation), mouth</w:t>
        </w:r>
      </w:ins>
      <w:ins w:id="97" w:author="Anjum, Aisha" w:date="2025-01-17T18:11:00Z">
        <w:r w:rsidR="7BFBDE87" w:rsidRPr="787F3987">
          <w:rPr>
            <w:rFonts w:ascii="Calibri" w:eastAsia="Calibri" w:hAnsi="Calibri" w:cs="Calibri"/>
          </w:rPr>
          <w:t xml:space="preserve"> ulcers</w:t>
        </w:r>
      </w:ins>
      <w:ins w:id="98" w:author="Anjum, Aisha" w:date="2025-01-17T18:10:00Z">
        <w:r w:rsidR="7BFBDE87" w:rsidRPr="787F3987">
          <w:rPr>
            <w:rFonts w:ascii="Calibri" w:eastAsia="Calibri" w:hAnsi="Calibri" w:cs="Calibri"/>
          </w:rPr>
          <w:t xml:space="preserve">, abnormal laboratory results (such as </w:t>
        </w:r>
      </w:ins>
      <w:ins w:id="99" w:author="Anjum, Aisha" w:date="2025-01-17T18:12:00Z">
        <w:r w:rsidR="3125225D" w:rsidRPr="787F3987">
          <w:rPr>
            <w:rPrChange w:id="100" w:author="Anjum, Aisha" w:date="2025-01-17T18:13:00Z">
              <w:rPr>
                <w:b/>
                <w:bCs/>
              </w:rPr>
            </w:rPrChange>
          </w:rPr>
          <w:t>low white blood cells</w:t>
        </w:r>
      </w:ins>
      <w:ins w:id="101" w:author="Anjum, Aisha" w:date="2025-01-17T18:10:00Z">
        <w:r w:rsidR="7BFBDE87" w:rsidRPr="787F3987">
          <w:rPr>
            <w:rFonts w:ascii="Calibri" w:eastAsia="Calibri" w:hAnsi="Calibri" w:cs="Calibri"/>
          </w:rPr>
          <w:t xml:space="preserve">, high cholesterol, </w:t>
        </w:r>
      </w:ins>
      <w:ins w:id="102" w:author="Anjum, Aisha" w:date="2025-01-17T18:11:00Z">
        <w:r w:rsidR="7BFBDE87" w:rsidRPr="787F3987">
          <w:rPr>
            <w:rPrChange w:id="103" w:author="Anjum, Aisha" w:date="2025-01-17T18:11:00Z">
              <w:rPr>
                <w:b/>
                <w:bCs/>
              </w:rPr>
            </w:rPrChange>
          </w:rPr>
          <w:t>high</w:t>
        </w:r>
      </w:ins>
      <w:ins w:id="104" w:author="Anjum, Aisha" w:date="2025-01-17T18:10:00Z">
        <w:r w:rsidR="7BFBDE87" w:rsidRPr="787F3987">
          <w:rPr>
            <w:rFonts w:ascii="Calibri" w:eastAsia="Calibri" w:hAnsi="Calibri" w:cs="Calibri"/>
          </w:rPr>
          <w:t xml:space="preserve"> liver enzymes, and </w:t>
        </w:r>
      </w:ins>
      <w:ins w:id="105" w:author="Anjum, Aisha" w:date="2025-01-17T18:11:00Z">
        <w:r w:rsidR="7BFBDE87" w:rsidRPr="787F3987">
          <w:rPr>
            <w:rFonts w:ascii="Calibri" w:eastAsia="Calibri" w:hAnsi="Calibri" w:cs="Calibri"/>
          </w:rPr>
          <w:t xml:space="preserve">high </w:t>
        </w:r>
      </w:ins>
      <w:ins w:id="106" w:author="Anjum, Aisha" w:date="2025-01-17T18:10:00Z">
        <w:r w:rsidR="7BFBDE87" w:rsidRPr="787F3987">
          <w:rPr>
            <w:rFonts w:ascii="Calibri" w:eastAsia="Calibri" w:hAnsi="Calibri" w:cs="Calibri"/>
          </w:rPr>
          <w:t xml:space="preserve">bilirubin), headache, dizziness, eye inflammation, high blood pressure, weight gain, coughing, </w:t>
        </w:r>
      </w:ins>
      <w:ins w:id="107" w:author="Anjum, Aisha" w:date="2025-01-17T18:15:00Z">
        <w:r w:rsidR="652CC0AA" w:rsidRPr="787F3987">
          <w:rPr>
            <w:rPrChange w:id="108" w:author="Anjum, Aisha" w:date="2025-01-17T18:15:00Z">
              <w:rPr>
                <w:b/>
                <w:bCs/>
              </w:rPr>
            </w:rPrChange>
          </w:rPr>
          <w:t>shortness of breath</w:t>
        </w:r>
      </w:ins>
      <w:ins w:id="109" w:author="Anjum, Aisha" w:date="2025-01-17T18:10:00Z">
        <w:r w:rsidR="7BFBDE87" w:rsidRPr="787F3987">
          <w:rPr>
            <w:rFonts w:ascii="Calibri" w:eastAsia="Calibri" w:hAnsi="Calibri" w:cs="Calibri"/>
          </w:rPr>
          <w:t xml:space="preserve">, </w:t>
        </w:r>
      </w:ins>
      <w:ins w:id="110" w:author="Anjum, Aisha" w:date="2025-01-17T18:16:00Z">
        <w:r w:rsidR="11F28ED4" w:rsidRPr="787F3987">
          <w:rPr>
            <w:rFonts w:ascii="Calibri" w:eastAsia="Calibri" w:hAnsi="Calibri" w:cs="Calibri"/>
          </w:rPr>
          <w:t xml:space="preserve">swelling of hands and legs due to fluid build </w:t>
        </w:r>
      </w:ins>
      <w:ins w:id="111" w:author="Anjum, Aisha" w:date="2025-01-17T18:17:00Z">
        <w:r w:rsidR="1CFD0C97" w:rsidRPr="787F3987">
          <w:rPr>
            <w:rPrChange w:id="112" w:author="Anjum, Aisha" w:date="2025-01-17T18:17:00Z">
              <w:rPr>
                <w:b/>
                <w:bCs/>
              </w:rPr>
            </w:rPrChange>
          </w:rPr>
          <w:t>retention</w:t>
        </w:r>
      </w:ins>
      <w:ins w:id="113" w:author="Anjum, Aisha" w:date="2025-01-17T18:16:00Z">
        <w:r w:rsidR="11F28ED4" w:rsidRPr="787F3987">
          <w:rPr>
            <w:rFonts w:ascii="Calibri" w:eastAsia="Calibri" w:hAnsi="Calibri" w:cs="Calibri"/>
          </w:rPr>
          <w:t xml:space="preserve"> (</w:t>
        </w:r>
      </w:ins>
      <w:ins w:id="114" w:author="Anjum, Aisha" w:date="2025-01-17T18:10:00Z">
        <w:r w:rsidR="7BFBDE87" w:rsidRPr="787F3987">
          <w:rPr>
            <w:rFonts w:ascii="Calibri" w:eastAsia="Calibri" w:hAnsi="Calibri" w:cs="Calibri"/>
          </w:rPr>
          <w:t xml:space="preserve">peripheral </w:t>
        </w:r>
      </w:ins>
      <w:ins w:id="115" w:author="Anjum, Aisha" w:date="2025-01-17T18:17:00Z">
        <w:r w:rsidR="491E2770" w:rsidRPr="787F3987">
          <w:rPr>
            <w:rFonts w:ascii="Calibri" w:eastAsia="Calibri" w:hAnsi="Calibri" w:cs="Calibri"/>
          </w:rPr>
          <w:t>o</w:t>
        </w:r>
      </w:ins>
      <w:ins w:id="116" w:author="Anjum, Aisha" w:date="2025-01-17T18:10:00Z">
        <w:r w:rsidR="7BFBDE87" w:rsidRPr="787F3987">
          <w:rPr>
            <w:rFonts w:ascii="Calibri" w:eastAsia="Calibri" w:hAnsi="Calibri" w:cs="Calibri"/>
          </w:rPr>
          <w:t>edema</w:t>
        </w:r>
      </w:ins>
      <w:ins w:id="117" w:author="Anjum, Aisha" w:date="2025-01-17T18:17:00Z">
        <w:r w:rsidR="63F8BCDA" w:rsidRPr="787F3987">
          <w:rPr>
            <w:rFonts w:ascii="Calibri" w:eastAsia="Calibri" w:hAnsi="Calibri" w:cs="Calibri"/>
          </w:rPr>
          <w:t>)</w:t>
        </w:r>
      </w:ins>
      <w:ins w:id="118" w:author="Anjum, Aisha" w:date="2025-01-17T18:10:00Z">
        <w:r w:rsidR="7BFBDE87" w:rsidRPr="787F3987">
          <w:rPr>
            <w:rFonts w:ascii="Calibri" w:eastAsia="Calibri" w:hAnsi="Calibri" w:cs="Calibri"/>
          </w:rPr>
          <w:t>, and itchiness.</w:t>
        </w:r>
      </w:ins>
    </w:p>
    <w:p w14:paraId="48D23044" w14:textId="77777777" w:rsidR="00791889" w:rsidRDefault="00791889" w:rsidP="00791889">
      <w:pPr>
        <w:tabs>
          <w:tab w:val="left" w:pos="1170"/>
          <w:tab w:val="left" w:pos="1620"/>
        </w:tabs>
        <w:spacing w:after="60"/>
        <w:rPr>
          <w:rFonts w:cstheme="minorHAnsi"/>
        </w:rPr>
      </w:pPr>
    </w:p>
    <w:p w14:paraId="42926975" w14:textId="0DC30F95" w:rsidR="00791889" w:rsidRDefault="00791889" w:rsidP="787F3987">
      <w:pPr>
        <w:tabs>
          <w:tab w:val="left" w:pos="1170"/>
          <w:tab w:val="left" w:pos="1620"/>
        </w:tabs>
        <w:spacing w:after="60"/>
      </w:pPr>
      <w:r w:rsidRPr="787F3987">
        <w:rPr>
          <w:b/>
          <w:bCs/>
        </w:rPr>
        <w:t>Convalescent plasma</w:t>
      </w:r>
      <w:r w:rsidRPr="787F3987">
        <w:t xml:space="preserve"> may cause the following side effects: increased risk of blood clots (thrombosis) and reaction</w:t>
      </w:r>
      <w:ins w:id="119" w:author="Anjum, Aisha" w:date="2025-01-17T18:17:00Z">
        <w:r w:rsidR="21BF359E" w:rsidRPr="787F3987">
          <w:t>s</w:t>
        </w:r>
      </w:ins>
      <w:r w:rsidRPr="787F3987">
        <w:t xml:space="preserve"> to the transfusion. </w:t>
      </w:r>
    </w:p>
    <w:p w14:paraId="05E495A8" w14:textId="77777777" w:rsidR="00791889" w:rsidRDefault="00791889" w:rsidP="00791889">
      <w:pPr>
        <w:rPr>
          <w:i/>
          <w:iCs/>
          <w:highlight w:val="yellow"/>
        </w:rPr>
      </w:pPr>
    </w:p>
    <w:p w14:paraId="2D4E13F1" w14:textId="77777777" w:rsidR="00791889" w:rsidRDefault="00791889" w:rsidP="00791889">
      <w:pPr>
        <w:rPr>
          <w:i/>
          <w:iCs/>
        </w:rPr>
      </w:pPr>
      <w:r w:rsidRPr="00974227">
        <w:rPr>
          <w:i/>
          <w:iCs/>
          <w:highlight w:val="yellow"/>
        </w:rPr>
        <w:t>(please delete</w:t>
      </w:r>
      <w:r>
        <w:rPr>
          <w:i/>
          <w:iCs/>
          <w:highlight w:val="yellow"/>
        </w:rPr>
        <w:t xml:space="preserve"> </w:t>
      </w:r>
      <w:r w:rsidRPr="00974227">
        <w:rPr>
          <w:i/>
          <w:iCs/>
          <w:highlight w:val="yellow"/>
        </w:rPr>
        <w:t>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is not participating in)</w:t>
      </w:r>
    </w:p>
    <w:p w14:paraId="275FCA16" w14:textId="77777777" w:rsidR="00791889" w:rsidRPr="00D4735A" w:rsidRDefault="00791889" w:rsidP="00791889">
      <w:pPr>
        <w:tabs>
          <w:tab w:val="left" w:pos="1170"/>
          <w:tab w:val="left" w:pos="1620"/>
        </w:tabs>
        <w:spacing w:after="60"/>
        <w:rPr>
          <w:rFonts w:cstheme="minorHAnsi"/>
        </w:rPr>
      </w:pPr>
    </w:p>
    <w:p w14:paraId="6CE651A3" w14:textId="183ED39D" w:rsidR="008C44DA" w:rsidRDefault="00791889">
      <w:pPr>
        <w:rPr>
          <w:rFonts w:ascii="Arial" w:hAnsi="Arial" w:cs="Arial"/>
          <w:b/>
          <w:b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r w:rsidR="008C44DA">
        <w:rPr>
          <w:rFonts w:ascii="Arial" w:hAnsi="Arial" w:cs="Arial"/>
          <w:b/>
          <w:bCs/>
        </w:rPr>
        <w:br w:type="page"/>
      </w:r>
    </w:p>
    <w:p w14:paraId="5816E482" w14:textId="4770F729" w:rsidR="009004B1" w:rsidRDefault="00407163" w:rsidP="00D5496E">
      <w:pPr>
        <w:autoSpaceDE w:val="0"/>
        <w:autoSpaceDN w:val="0"/>
        <w:adjustRightInd w:val="0"/>
        <w:jc w:val="center"/>
        <w:rPr>
          <w:rFonts w:ascii="Arial" w:hAnsi="Arial" w:cs="Arial"/>
          <w:b/>
          <w:bCs/>
        </w:rPr>
      </w:pPr>
      <w:r>
        <w:rPr>
          <w:noProof/>
        </w:rPr>
        <w:drawing>
          <wp:inline distT="0" distB="0" distL="0" distR="0" wp14:anchorId="0C2751E3" wp14:editId="5B7D2AC9">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21D24611" w14:textId="0829A5FC" w:rsidR="00377F01" w:rsidRDefault="0006669C" w:rsidP="00F762B4">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bookmarkStart w:id="120" w:name="_Hlk117691740"/>
      <w:r>
        <w:rPr>
          <w:rStyle w:val="normaltextrun"/>
          <w:rFonts w:ascii="Calibri" w:hAnsi="Calibri" w:cs="Calibri"/>
          <w:b/>
          <w:bCs/>
          <w:color w:val="000000"/>
          <w:sz w:val="28"/>
          <w:szCs w:val="28"/>
          <w:shd w:val="clear" w:color="auto" w:fill="FFFFFF"/>
        </w:rPr>
        <w:t>CONSENT FORM FOR PATIENTS UNABLE TO GIVE CONSENT THEMSELVES</w:t>
      </w:r>
    </w:p>
    <w:p w14:paraId="1AD6C5C8"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hd w:val="clear" w:color="auto" w:fill="FFFFFF"/>
        </w:rPr>
        <w:t>(if in England/Wales/Northern Ireland)</w:t>
      </w:r>
    </w:p>
    <w:p w14:paraId="3C6E47B3" w14:textId="50A4E315"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hd w:val="clear" w:color="auto" w:fill="FFFFFF"/>
        </w:rPr>
        <w:t>(if in Scotland)</w:t>
      </w:r>
    </w:p>
    <w:p w14:paraId="60A87BDC" w14:textId="3AA4A1F4"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p w14:paraId="58E5F138" w14:textId="09B536FE" w:rsidR="00377F01" w:rsidRPr="00377F01" w:rsidRDefault="00377F01" w:rsidP="00377F01">
      <w:pPr>
        <w:jc w:val="center"/>
        <w:rPr>
          <w:rStyle w:val="normaltextrun"/>
          <w:rFonts w:ascii="Microsoft JhengHei UI" w:eastAsia="Microsoft JhengHei UI" w:hAnsi="Microsoft JhengHei UI"/>
          <w:b/>
          <w:bCs/>
          <w:color w:val="4472C4" w:themeColor="accent1"/>
          <w:sz w:val="28"/>
          <w:szCs w:val="28"/>
        </w:rPr>
      </w:pPr>
      <w:r w:rsidRPr="00274913">
        <w:rPr>
          <w:rFonts w:ascii="Microsoft JhengHei UI" w:eastAsia="Microsoft JhengHei UI" w:hAnsi="Microsoft JhengHei UI"/>
          <w:b/>
          <w:bCs/>
          <w:color w:val="4472C4" w:themeColor="accent1"/>
          <w:sz w:val="28"/>
          <w:szCs w:val="28"/>
        </w:rPr>
        <w:t>REMAP-CAP</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3EDB6200">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64064C" w:rsidRPr="00A24E1D" w14:paraId="07ABBB19" w14:textId="77777777" w:rsidTr="3EDB6200">
        <w:trPr>
          <w:cantSplit/>
        </w:trPr>
        <w:tc>
          <w:tcPr>
            <w:tcW w:w="2750" w:type="dxa"/>
          </w:tcPr>
          <w:p w14:paraId="201059E7" w14:textId="2CD5AB29" w:rsidR="0064064C" w:rsidRPr="00A24E1D" w:rsidRDefault="0064064C" w:rsidP="00A14008">
            <w:pPr>
              <w:pStyle w:val="Header"/>
              <w:rPr>
                <w:rFonts w:ascii="Calibri" w:hAnsi="Calibri"/>
                <w:b/>
                <w:bCs/>
              </w:rPr>
            </w:pPr>
            <w:r>
              <w:rPr>
                <w:rFonts w:ascii="Calibri" w:hAnsi="Calibri"/>
                <w:b/>
                <w:bCs/>
              </w:rPr>
              <w:t>Patient Name</w:t>
            </w:r>
          </w:p>
        </w:tc>
        <w:tc>
          <w:tcPr>
            <w:tcW w:w="7443" w:type="dxa"/>
            <w:gridSpan w:val="3"/>
          </w:tcPr>
          <w:p w14:paraId="2E55AF16" w14:textId="77777777" w:rsidR="0064064C" w:rsidRPr="00A24E1D" w:rsidRDefault="0064064C" w:rsidP="00A14008">
            <w:pPr>
              <w:pStyle w:val="Header"/>
              <w:spacing w:before="120" w:after="120"/>
              <w:rPr>
                <w:rFonts w:ascii="Calibri" w:hAnsi="Calibri"/>
                <w:bCs/>
                <w:i/>
                <w:iCs/>
              </w:rPr>
            </w:pPr>
          </w:p>
        </w:tc>
      </w:tr>
      <w:tr w:rsidR="00A24E1D" w:rsidRPr="00A24E1D" w14:paraId="17501128" w14:textId="77777777" w:rsidTr="3EDB6200">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(use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16554CDE" w14:textId="77777777" w:rsidR="00AD4071" w:rsidRDefault="00AD4071" w:rsidP="00AD4071">
      <w:pPr>
        <w:widowControl w:val="0"/>
        <w:autoSpaceDE w:val="0"/>
        <w:autoSpaceDN w:val="0"/>
        <w:spacing w:before="37" w:after="0" w:line="240" w:lineRule="auto"/>
        <w:outlineLvl w:val="0"/>
        <w:rPr>
          <w:rFonts w:ascii="Calibri" w:eastAsia="Calibri" w:hAnsi="Calibri" w:cs="Calibri"/>
          <w:b/>
          <w:i/>
          <w:iCs/>
          <w:lang w:val="en"/>
        </w:rPr>
      </w:pPr>
      <w:bookmarkStart w:id="121" w:name="_Hlk117605255"/>
    </w:p>
    <w:p w14:paraId="363CD141" w14:textId="40D15F8E" w:rsidR="00AD4071" w:rsidRPr="00AD4071" w:rsidRDefault="00AD4071" w:rsidP="00AD4071">
      <w:pPr>
        <w:widowControl w:val="0"/>
        <w:autoSpaceDE w:val="0"/>
        <w:autoSpaceDN w:val="0"/>
        <w:spacing w:before="37" w:after="0" w:line="240" w:lineRule="auto"/>
        <w:outlineLvl w:val="0"/>
        <w:rPr>
          <w:rFonts w:ascii="Calibri" w:eastAsia="Calibri" w:hAnsi="Calibri" w:cs="Calibri"/>
          <w:b/>
          <w:bCs/>
          <w:sz w:val="20"/>
          <w:szCs w:val="20"/>
          <w:lang w:val="en-US"/>
        </w:rPr>
      </w:pPr>
      <w:r w:rsidRPr="70BFFBB4">
        <w:rPr>
          <w:rFonts w:ascii="Calibri" w:eastAsia="Calibri" w:hAnsi="Calibri" w:cs="Calibri"/>
          <w:b/>
          <w:bCs/>
          <w:i/>
          <w:iCs/>
          <w:lang w:val="en"/>
        </w:rPr>
        <w:t>Note to the Investigator</w:t>
      </w:r>
      <w:r w:rsidRPr="70BFFBB4">
        <w:rPr>
          <w:rFonts w:ascii="Calibri" w:eastAsia="Calibri" w:hAnsi="Calibri" w:cs="Calibri"/>
          <w:i/>
          <w:iCs/>
          <w:lang w:val="en"/>
        </w:rPr>
        <w:t xml:space="preserve">: This consent form should be used in the event the patient is incapacitated and is </w:t>
      </w:r>
      <w:r w:rsidRPr="70BFFBB4">
        <w:rPr>
          <w:rFonts w:ascii="Calibri" w:eastAsia="Calibri" w:hAnsi="Calibri" w:cs="Calibri"/>
          <w:i/>
          <w:iCs/>
          <w:u w:val="single"/>
          <w:lang w:val="en"/>
        </w:rPr>
        <w:t>UNABLE</w:t>
      </w:r>
      <w:r w:rsidRPr="70BFFBB4">
        <w:rPr>
          <w:rFonts w:ascii="Calibri" w:eastAsia="Calibri" w:hAnsi="Calibri" w:cs="Calibri"/>
          <w:i/>
          <w:iCs/>
          <w:lang w:val="en"/>
        </w:rPr>
        <w:t xml:space="preserve"> to give </w:t>
      </w:r>
      <w:r w:rsidR="2647124F" w:rsidRPr="70BFFBB4">
        <w:rPr>
          <w:rFonts w:ascii="Calibri" w:eastAsia="Calibri" w:hAnsi="Calibri" w:cs="Calibri"/>
          <w:i/>
          <w:iCs/>
          <w:lang w:val="en"/>
        </w:rPr>
        <w:t>verbal</w:t>
      </w:r>
      <w:r w:rsidRPr="70BFFBB4">
        <w:rPr>
          <w:rFonts w:ascii="Calibri" w:eastAsia="Calibri" w:hAnsi="Calibri" w:cs="Calibri"/>
          <w:i/>
          <w:iCs/>
          <w:lang w:val="en"/>
        </w:rPr>
        <w:t xml:space="preserve"> or written consent for this study. </w:t>
      </w:r>
    </w:p>
    <w:p w14:paraId="5634686E" w14:textId="77777777" w:rsidR="00AD4071" w:rsidRDefault="00AD4071" w:rsidP="00AD4071">
      <w:pPr>
        <w:autoSpaceDE w:val="0"/>
        <w:autoSpaceDN w:val="0"/>
        <w:adjustRightInd w:val="0"/>
        <w:spacing w:after="0" w:line="240" w:lineRule="auto"/>
        <w:rPr>
          <w:rFonts w:ascii="Calibri" w:eastAsia="Batang" w:hAnsi="Calibri" w:cs="Calibri"/>
          <w:b/>
          <w:bCs/>
          <w:lang w:eastAsia="ko-KR"/>
        </w:rPr>
      </w:pPr>
    </w:p>
    <w:p w14:paraId="28173448" w14:textId="35932392" w:rsidR="00746446" w:rsidRDefault="00746446" w:rsidP="00746446">
      <w:pPr>
        <w:autoSpaceDE w:val="0"/>
        <w:autoSpaceDN w:val="0"/>
        <w:adjustRightInd w:val="0"/>
        <w:rPr>
          <w:rFonts w:cstheme="minorHAnsi"/>
          <w:b/>
          <w:bCs/>
        </w:rPr>
      </w:pPr>
      <w:r w:rsidRPr="00541E6C">
        <w:rPr>
          <w:rFonts w:cstheme="minorHAnsi"/>
          <w:b/>
          <w:bCs/>
        </w:rPr>
        <w:t>Please initial each box if you agree with the following:</w:t>
      </w:r>
    </w:p>
    <w:p w14:paraId="33AB2BBD" w14:textId="77777777" w:rsidR="00746446" w:rsidRPr="00AD4071" w:rsidRDefault="00746446" w:rsidP="00746446">
      <w:pPr>
        <w:widowControl w:val="0"/>
        <w:autoSpaceDE w:val="0"/>
        <w:autoSpaceDN w:val="0"/>
        <w:spacing w:after="0" w:line="240" w:lineRule="auto"/>
        <w:ind w:right="323"/>
        <w:rPr>
          <w:rFonts w:ascii="Calibri" w:eastAsia="Calibri" w:hAnsi="Calibri" w:cs="Calibri"/>
          <w:sz w:val="20"/>
          <w:szCs w:val="20"/>
          <w:lang w:val="en-US"/>
        </w:rPr>
      </w:pPr>
      <w:r w:rsidRPr="00AD4071">
        <w:rPr>
          <w:rFonts w:ascii="Calibri" w:eastAsia="Calibri" w:hAnsi="Calibri" w:cs="Calibri"/>
          <w:lang w:val="en"/>
        </w:rPr>
        <w:t>I have been asked to give consent for the study participation of the following person:</w:t>
      </w:r>
    </w:p>
    <w:p w14:paraId="48B9B16D" w14:textId="77777777" w:rsidR="00746446" w:rsidRPr="00AD4071" w:rsidRDefault="00746446" w:rsidP="00746446">
      <w:pPr>
        <w:widowControl w:val="0"/>
        <w:autoSpaceDE w:val="0"/>
        <w:autoSpaceDN w:val="0"/>
        <w:spacing w:before="8" w:after="0" w:line="240" w:lineRule="auto"/>
        <w:rPr>
          <w:rFonts w:ascii="Calibri" w:eastAsia="Calibri" w:hAnsi="Calibri" w:cs="Calibri"/>
          <w:sz w:val="20"/>
          <w:szCs w:val="20"/>
          <w:lang w:val="en-US"/>
        </w:rPr>
      </w:pPr>
    </w:p>
    <w:p w14:paraId="16D86C2E" w14:textId="77777777" w:rsidR="00746446" w:rsidRPr="00AD4071" w:rsidRDefault="00746446" w:rsidP="00746446">
      <w:pPr>
        <w:widowControl w:val="0"/>
        <w:autoSpaceDE w:val="0"/>
        <w:autoSpaceDN w:val="0"/>
        <w:spacing w:after="0" w:line="240" w:lineRule="auto"/>
        <w:rPr>
          <w:rFonts w:ascii="Calibri" w:eastAsia="Calibri" w:hAnsi="Calibri" w:cs="Calibri"/>
          <w:lang w:val="en"/>
        </w:rPr>
      </w:pPr>
      <w:r w:rsidRPr="00AD4071">
        <w:rPr>
          <w:rFonts w:ascii="Calibri" w:eastAsia="Calibri" w:hAnsi="Calibri" w:cs="Calibri"/>
          <w:lang w:val="en"/>
        </w:rPr>
        <w:t>Patient’s name: _____________________________</w:t>
      </w:r>
    </w:p>
    <w:p w14:paraId="07BAE26D" w14:textId="77777777" w:rsidR="00746446" w:rsidRPr="00AD4071" w:rsidRDefault="00746446" w:rsidP="00746446">
      <w:pPr>
        <w:widowControl w:val="0"/>
        <w:autoSpaceDE w:val="0"/>
        <w:autoSpaceDN w:val="0"/>
        <w:spacing w:after="0" w:line="240" w:lineRule="auto"/>
        <w:rPr>
          <w:rFonts w:ascii="Calibri" w:eastAsia="Calibri" w:hAnsi="Calibri" w:cs="Calibri"/>
          <w:lang w:val="en"/>
        </w:rPr>
      </w:pPr>
    </w:p>
    <w:p w14:paraId="278D2E8A" w14:textId="77777777" w:rsidR="00746446" w:rsidRPr="00AD4071" w:rsidRDefault="00746446" w:rsidP="00746446">
      <w:pPr>
        <w:widowControl w:val="0"/>
        <w:autoSpaceDE w:val="0"/>
        <w:autoSpaceDN w:val="0"/>
        <w:spacing w:after="0" w:line="240" w:lineRule="auto"/>
        <w:rPr>
          <w:rFonts w:ascii="Calibri" w:eastAsia="Calibri" w:hAnsi="Calibri" w:cs="Calibri"/>
          <w:lang w:val="en"/>
        </w:rPr>
      </w:pPr>
      <w:r w:rsidRPr="00AD4071">
        <w:rPr>
          <w:rFonts w:ascii="Calibri" w:eastAsia="Calibri" w:hAnsi="Calibri" w:cs="Calibri"/>
          <w:lang w:val="en"/>
        </w:rPr>
        <w:t>My relationship to the patient: _______________________________________</w:t>
      </w:r>
    </w:p>
    <w:p w14:paraId="6E3F2DC9" w14:textId="77777777" w:rsidR="00746446" w:rsidRPr="00AD4071" w:rsidRDefault="00746446" w:rsidP="00746446">
      <w:pPr>
        <w:widowControl w:val="0"/>
        <w:autoSpaceDE w:val="0"/>
        <w:autoSpaceDN w:val="0"/>
        <w:spacing w:after="0" w:line="240" w:lineRule="auto"/>
        <w:rPr>
          <w:rFonts w:ascii="Calibri" w:eastAsia="Calibri" w:hAnsi="Calibri" w:cs="Calibri"/>
          <w:lang w:val="en"/>
        </w:rPr>
      </w:pPr>
    </w:p>
    <w:p w14:paraId="08CC6711" w14:textId="77777777" w:rsidR="00746446" w:rsidRPr="00AD4071" w:rsidRDefault="00746446" w:rsidP="00746446">
      <w:pPr>
        <w:widowControl w:val="0"/>
        <w:autoSpaceDE w:val="0"/>
        <w:autoSpaceDN w:val="0"/>
        <w:spacing w:before="59" w:after="0" w:line="240" w:lineRule="auto"/>
        <w:ind w:right="323"/>
        <w:rPr>
          <w:rFonts w:ascii="Calibri" w:eastAsia="Calibri" w:hAnsi="Calibri" w:cs="Calibri"/>
          <w:u w:val="single"/>
          <w:lang w:val="en"/>
        </w:rPr>
      </w:pPr>
      <w:r w:rsidRPr="00AD4071">
        <w:rPr>
          <w:rFonts w:ascii="Calibri" w:eastAsia="Calibri" w:hAnsi="Calibri" w:cs="Calibri"/>
          <w:u w:val="single"/>
          <w:lang w:val="en"/>
        </w:rPr>
        <w:t>I confirm that I have the legal right to give consent for study participation on behalf of the patient.</w:t>
      </w:r>
    </w:p>
    <w:p w14:paraId="5B8D9167" w14:textId="4282A0E6" w:rsidR="00AD4071" w:rsidRDefault="008A76B9" w:rsidP="00746446">
      <w:pPr>
        <w:pStyle w:val="ColorfulList-Accent11"/>
        <w:autoSpaceDE w:val="0"/>
        <w:autoSpaceDN w:val="0"/>
        <w:adjustRightInd w:val="0"/>
        <w:spacing w:after="0" w:line="240" w:lineRule="auto"/>
        <w:ind w:left="0"/>
        <w:rPr>
          <w:rFonts w:asciiTheme="minorHAnsi" w:hAnsiTheme="minorHAnsi" w:cstheme="minorHAnsi"/>
          <w:bCs/>
        </w:rPr>
      </w:pPr>
      <w:r>
        <w:rPr>
          <w:rFonts w:cs="Calibri"/>
          <w:bCs/>
        </w:rPr>
        <w:br/>
      </w:r>
      <w:r w:rsidR="00746446" w:rsidRPr="009719FA">
        <w:rPr>
          <w:rFonts w:cs="Calibri"/>
          <w:bCs/>
        </w:rPr>
        <w:t xml:space="preserve">I, </w:t>
      </w:r>
      <w:r w:rsidR="00746446" w:rsidRPr="009719FA">
        <w:rPr>
          <w:rFonts w:cs="Calibri"/>
          <w:bCs/>
          <w:i/>
        </w:rPr>
        <w:t xml:space="preserve">(forename and </w:t>
      </w:r>
      <w:proofErr w:type="gramStart"/>
      <w:r w:rsidR="00746446" w:rsidRPr="009719FA">
        <w:rPr>
          <w:rFonts w:cs="Calibri"/>
          <w:bCs/>
          <w:i/>
        </w:rPr>
        <w:t>surname)</w:t>
      </w:r>
      <w:r w:rsidR="00746446" w:rsidRPr="009719FA">
        <w:rPr>
          <w:rFonts w:cs="Calibri"/>
          <w:bCs/>
        </w:rPr>
        <w:t>…</w:t>
      </w:r>
      <w:proofErr w:type="gramEnd"/>
      <w:r w:rsidR="00746446" w:rsidRPr="009719FA">
        <w:rPr>
          <w:rFonts w:cs="Calibri"/>
          <w:bCs/>
        </w:rPr>
        <w:t xml:space="preserve">………………………………………………………………………… </w:t>
      </w:r>
      <w:r w:rsidR="00746446" w:rsidRPr="007271BB">
        <w:rPr>
          <w:rFonts w:asciiTheme="minorHAnsi" w:hAnsiTheme="minorHAnsi" w:cstheme="minorHAnsi"/>
          <w:bCs/>
        </w:rPr>
        <w:t xml:space="preserve">consent for my </w:t>
      </w:r>
      <w:r w:rsidR="00746446" w:rsidRPr="007271BB">
        <w:rPr>
          <w:rStyle w:val="normaltextrun"/>
          <w:rFonts w:asciiTheme="minorHAnsi" w:hAnsiTheme="minorHAnsi" w:cstheme="minorHAnsi"/>
          <w:color w:val="000000"/>
          <w:bdr w:val="none" w:sz="0" w:space="0" w:color="auto" w:frame="1"/>
          <w:lang w:val="en-US"/>
        </w:rPr>
        <w:t xml:space="preserve">relative/friend/other </w:t>
      </w:r>
      <w:r w:rsidR="00746446" w:rsidRPr="007271BB">
        <w:rPr>
          <w:rFonts w:asciiTheme="minorHAnsi" w:hAnsiTheme="minorHAnsi" w:cstheme="minorHAnsi"/>
          <w:bCs/>
        </w:rPr>
        <w:t>to take part in the study.</w:t>
      </w:r>
    </w:p>
    <w:p w14:paraId="52A4A8D0" w14:textId="77777777" w:rsidR="00746446" w:rsidRDefault="00746446" w:rsidP="00746446">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746446" w14:paraId="60AA9395" w14:textId="77777777" w:rsidTr="00392352">
        <w:trPr>
          <w:jc w:val="center"/>
        </w:trPr>
        <w:tc>
          <w:tcPr>
            <w:tcW w:w="1470" w:type="dxa"/>
          </w:tcPr>
          <w:p w14:paraId="3A54FADE" w14:textId="77777777" w:rsidR="00746446" w:rsidRPr="00541E6C" w:rsidRDefault="00746446" w:rsidP="00392352">
            <w:pPr>
              <w:pStyle w:val="ColorfulList-Accent11"/>
              <w:autoSpaceDE w:val="0"/>
              <w:autoSpaceDN w:val="0"/>
              <w:adjustRightInd w:val="0"/>
              <w:spacing w:after="0" w:line="240" w:lineRule="auto"/>
              <w:ind w:left="0"/>
              <w:contextualSpacing w:val="0"/>
              <w:rPr>
                <w:rFonts w:cs="Calibri"/>
                <w:sz w:val="80"/>
                <w:szCs w:val="80"/>
              </w:rPr>
            </w:pPr>
            <w:bookmarkStart w:id="122" w:name="_Hlk52799912"/>
          </w:p>
        </w:tc>
        <w:tc>
          <w:tcPr>
            <w:tcW w:w="8595" w:type="dxa"/>
          </w:tcPr>
          <w:p w14:paraId="6928E373" w14:textId="6170E9F0" w:rsidR="00746446" w:rsidRPr="007F00A3" w:rsidRDefault="00746446" w:rsidP="00392352">
            <w:pPr>
              <w:pStyle w:val="ColorfulList-Accent11"/>
              <w:autoSpaceDE w:val="0"/>
              <w:autoSpaceDN w:val="0"/>
              <w:adjustRightInd w:val="0"/>
              <w:spacing w:after="0" w:line="240" w:lineRule="auto"/>
              <w:ind w:left="0"/>
              <w:contextualSpacing w:val="0"/>
              <w:rPr>
                <w:rFonts w:cs="Calibri"/>
                <w:bCs/>
                <w:sz w:val="22"/>
                <w:szCs w:val="22"/>
              </w:rPr>
            </w:pPr>
            <w:r w:rsidRPr="007F00A3">
              <w:rPr>
                <w:rStyle w:val="normaltextrun"/>
                <w:rFonts w:cs="Calibri"/>
                <w:color w:val="000000"/>
                <w:sz w:val="22"/>
                <w:szCs w:val="22"/>
                <w:shd w:val="clear" w:color="auto" w:fill="FFFFFF"/>
              </w:rPr>
              <w:t>1</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 xml:space="preserve">I confirm that I have read (or had read to me) and understood this information sheet </w:t>
            </w:r>
            <w:r w:rsidRPr="007F00A3">
              <w:rPr>
                <w:rFonts w:cs="Calibri"/>
                <w:bCs/>
                <w:sz w:val="22"/>
                <w:szCs w:val="22"/>
              </w:rPr>
              <w:t>for the above study and have been able to ask questions which have been answered fully.</w:t>
            </w:r>
          </w:p>
        </w:tc>
      </w:tr>
      <w:tr w:rsidR="00746446" w14:paraId="4552EB02" w14:textId="77777777" w:rsidTr="00392352">
        <w:trPr>
          <w:jc w:val="center"/>
        </w:trPr>
        <w:tc>
          <w:tcPr>
            <w:tcW w:w="1470" w:type="dxa"/>
          </w:tcPr>
          <w:p w14:paraId="0AECAF0C" w14:textId="77777777" w:rsidR="00746446" w:rsidRPr="001A6F8D" w:rsidRDefault="00746446" w:rsidP="00392352">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69394579" w14:textId="77777777" w:rsidR="00746446" w:rsidRPr="007F00A3" w:rsidRDefault="00746446" w:rsidP="00D5496E">
            <w:pPr>
              <w:pStyle w:val="ColorfulList-Accent11"/>
              <w:ind w:left="0"/>
              <w:rPr>
                <w:rFonts w:cs="Calibri"/>
                <w:b/>
                <w:bCs/>
                <w:sz w:val="22"/>
                <w:szCs w:val="22"/>
              </w:rPr>
            </w:pPr>
            <w:r w:rsidRPr="007F00A3">
              <w:rPr>
                <w:rStyle w:val="normaltextrun"/>
                <w:rFonts w:cs="Calibri"/>
                <w:color w:val="000000"/>
                <w:sz w:val="22"/>
                <w:szCs w:val="22"/>
                <w:shd w:val="clear" w:color="auto" w:fill="FFFFFF"/>
              </w:rPr>
              <w:t>2</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I give consent for m</w:t>
            </w:r>
            <w:r w:rsidRPr="007F00A3">
              <w:rPr>
                <w:rStyle w:val="normaltextrun"/>
                <w:color w:val="000000"/>
                <w:sz w:val="22"/>
                <w:szCs w:val="22"/>
                <w:shd w:val="clear" w:color="auto" w:fill="FFFFFF"/>
              </w:rPr>
              <w:t xml:space="preserve">y </w:t>
            </w:r>
            <w:r w:rsidRPr="007F00A3">
              <w:rPr>
                <w:rStyle w:val="normaltextrun"/>
                <w:rFonts w:cs="Calibri"/>
                <w:color w:val="000000"/>
                <w:sz w:val="22"/>
                <w:szCs w:val="22"/>
                <w:bdr w:val="none" w:sz="0" w:space="0" w:color="auto" w:frame="1"/>
                <w:lang w:val="en-US"/>
              </w:rPr>
              <w:t xml:space="preserve">relative/friend/other </w:t>
            </w:r>
            <w:r w:rsidRPr="007F00A3">
              <w:rPr>
                <w:rStyle w:val="normaltextrun"/>
                <w:rFonts w:cs="Calibri"/>
                <w:color w:val="000000"/>
                <w:sz w:val="22"/>
                <w:szCs w:val="22"/>
                <w:shd w:val="clear" w:color="auto" w:fill="FFFFFF"/>
              </w:rPr>
              <w:t xml:space="preserve">to participate in the </w:t>
            </w:r>
            <w:r w:rsidRPr="007F00A3">
              <w:rPr>
                <w:rFonts w:cs="Calibri"/>
                <w:sz w:val="22"/>
                <w:szCs w:val="22"/>
              </w:rPr>
              <w:t xml:space="preserve">following domains: </w:t>
            </w:r>
            <w:r w:rsidRPr="007F00A3">
              <w:rPr>
                <w:rFonts w:cs="Calibri"/>
                <w:b/>
                <w:bCs/>
                <w:sz w:val="22"/>
                <w:szCs w:val="22"/>
              </w:rPr>
              <w:t>antibiotics, macrolides, corticosteroids, influenza (flu) antivirals, immune modulators, or immunoglobulin therapy</w:t>
            </w:r>
          </w:p>
          <w:p w14:paraId="552B1350" w14:textId="77777777" w:rsidR="00746446" w:rsidRPr="00D5496E" w:rsidRDefault="00746446" w:rsidP="00D5496E">
            <w:pPr>
              <w:pStyle w:val="ColorfulList-Accent11"/>
              <w:spacing w:after="0" w:line="240" w:lineRule="auto"/>
              <w:ind w:left="0"/>
              <w:rPr>
                <w:rFonts w:cs="Calibri"/>
                <w:i/>
                <w:iCs/>
                <w:sz w:val="28"/>
                <w:szCs w:val="28"/>
                <w:highlight w:val="yellow"/>
              </w:rPr>
            </w:pPr>
            <w:r w:rsidRPr="00D5496E">
              <w:rPr>
                <w:rFonts w:cs="Calibri"/>
                <w:i/>
                <w:iCs/>
                <w:highlight w:val="yellow"/>
              </w:rPr>
              <w:t>(delete domain(s) that the site is not participating in)</w:t>
            </w:r>
          </w:p>
          <w:p w14:paraId="7090D487" w14:textId="77777777" w:rsidR="00746446" w:rsidRPr="00D5496E" w:rsidRDefault="00746446" w:rsidP="00D5496E">
            <w:pPr>
              <w:pStyle w:val="ColorfulList-Accent11"/>
              <w:spacing w:after="0" w:line="240" w:lineRule="auto"/>
              <w:ind w:left="0"/>
              <w:rPr>
                <w:rFonts w:cs="Calibri"/>
                <w:i/>
                <w:iCs/>
                <w:sz w:val="28"/>
                <w:szCs w:val="28"/>
              </w:rPr>
            </w:pPr>
            <w:r w:rsidRPr="0024715F">
              <w:rPr>
                <w:rFonts w:cs="Calibri"/>
                <w:i/>
                <w:iCs/>
              </w:rPr>
              <w:t>(strikethrough domain(s) if the representative does not agree)</w:t>
            </w:r>
          </w:p>
          <w:p w14:paraId="78508D8A" w14:textId="77777777" w:rsidR="00746446" w:rsidRPr="007F00A3" w:rsidRDefault="00746446" w:rsidP="00D5496E">
            <w:pPr>
              <w:pStyle w:val="ColorfulList-Accent11"/>
              <w:autoSpaceDE w:val="0"/>
              <w:autoSpaceDN w:val="0"/>
              <w:adjustRightInd w:val="0"/>
              <w:spacing w:after="0" w:line="240" w:lineRule="auto"/>
              <w:ind w:left="0"/>
              <w:rPr>
                <w:rFonts w:cs="Calibri"/>
                <w:bCs/>
                <w:sz w:val="22"/>
                <w:szCs w:val="22"/>
              </w:rPr>
            </w:pPr>
          </w:p>
        </w:tc>
      </w:tr>
      <w:tr w:rsidR="00746446" w14:paraId="4B044A37" w14:textId="77777777" w:rsidTr="00392352">
        <w:trPr>
          <w:jc w:val="center"/>
        </w:trPr>
        <w:tc>
          <w:tcPr>
            <w:tcW w:w="1470" w:type="dxa"/>
          </w:tcPr>
          <w:p w14:paraId="190E7994" w14:textId="77777777" w:rsidR="00746446" w:rsidRPr="00CF2B20" w:rsidRDefault="00746446" w:rsidP="0039235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B5AF20A" w14:textId="1A7127FB" w:rsidR="00746446" w:rsidRPr="007F00A3" w:rsidRDefault="00746446" w:rsidP="00392352">
            <w:pPr>
              <w:pStyle w:val="ColorfulList-Accent11"/>
              <w:autoSpaceDE w:val="0"/>
              <w:autoSpaceDN w:val="0"/>
              <w:adjustRightInd w:val="0"/>
              <w:spacing w:after="0" w:line="240" w:lineRule="auto"/>
              <w:ind w:left="0"/>
              <w:rPr>
                <w:rFonts w:cs="Calibri"/>
                <w:bCs/>
                <w:sz w:val="22"/>
                <w:szCs w:val="22"/>
              </w:rPr>
            </w:pPr>
            <w:r w:rsidRPr="007F00A3">
              <w:rPr>
                <w:rStyle w:val="normaltextrun"/>
                <w:rFonts w:cs="Calibri"/>
                <w:color w:val="000000"/>
                <w:sz w:val="22"/>
                <w:szCs w:val="22"/>
                <w:shd w:val="clear" w:color="auto" w:fill="FFFFFF"/>
                <w:lang w:val="en-US"/>
              </w:rPr>
              <w:t>3</w:t>
            </w:r>
            <w:r w:rsidRPr="007F00A3">
              <w:rPr>
                <w:rStyle w:val="normaltextrun"/>
                <w:color w:val="000000"/>
                <w:sz w:val="22"/>
                <w:szCs w:val="22"/>
                <w:shd w:val="clear" w:color="auto" w:fill="FFFFFF"/>
                <w:lang w:val="en-US"/>
              </w:rPr>
              <w:t xml:space="preserve">. </w:t>
            </w:r>
            <w:r w:rsidRPr="007F00A3">
              <w:rPr>
                <w:rStyle w:val="normaltextrun"/>
                <w:rFonts w:cs="Calibri"/>
                <w:color w:val="000000"/>
                <w:sz w:val="22"/>
                <w:szCs w:val="22"/>
                <w:shd w:val="clear" w:color="auto" w:fill="FFFFFF"/>
                <w:lang w:val="en-US"/>
              </w:rPr>
              <w:t>I understand that I am giving this consent based on what I believe my relative/friend/other’s wishes would be. In my opinion they would be willing to participate. </w:t>
            </w:r>
            <w:r w:rsidRPr="007F00A3">
              <w:rPr>
                <w:rStyle w:val="eop"/>
                <w:rFonts w:cs="Calibri"/>
                <w:color w:val="000000"/>
                <w:sz w:val="22"/>
                <w:szCs w:val="22"/>
                <w:shd w:val="clear" w:color="auto" w:fill="FFFFFF"/>
              </w:rPr>
              <w:t> </w:t>
            </w:r>
          </w:p>
        </w:tc>
      </w:tr>
      <w:tr w:rsidR="00BD423E" w14:paraId="44455B63" w14:textId="77777777" w:rsidTr="00392352">
        <w:trPr>
          <w:jc w:val="center"/>
        </w:trPr>
        <w:tc>
          <w:tcPr>
            <w:tcW w:w="1470" w:type="dxa"/>
          </w:tcPr>
          <w:p w14:paraId="11D5E098" w14:textId="77777777" w:rsidR="00BD423E" w:rsidRPr="00F415BE" w:rsidRDefault="00BD423E" w:rsidP="00392352">
            <w:pPr>
              <w:pStyle w:val="ColorfulList-Accent11"/>
              <w:autoSpaceDE w:val="0"/>
              <w:autoSpaceDN w:val="0"/>
              <w:adjustRightInd w:val="0"/>
              <w:spacing w:after="0" w:line="240" w:lineRule="auto"/>
              <w:ind w:left="0"/>
              <w:contextualSpacing w:val="0"/>
              <w:rPr>
                <w:rFonts w:cs="Calibri"/>
                <w:sz w:val="22"/>
                <w:szCs w:val="22"/>
              </w:rPr>
            </w:pPr>
          </w:p>
        </w:tc>
        <w:tc>
          <w:tcPr>
            <w:tcW w:w="8595" w:type="dxa"/>
          </w:tcPr>
          <w:p w14:paraId="290CB6B2" w14:textId="77777777" w:rsidR="00BD423E" w:rsidRDefault="00BD423E" w:rsidP="00392352">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r w:rsidRPr="00F415BE">
              <w:rPr>
                <w:rStyle w:val="normaltextrun"/>
                <w:rFonts w:cs="Calibri"/>
                <w:color w:val="000000"/>
                <w:sz w:val="22"/>
                <w:szCs w:val="22"/>
                <w:shd w:val="clear" w:color="auto" w:fill="FFFFFF"/>
                <w:lang w:val="en-US"/>
              </w:rPr>
              <w:t>4. I understand that my relative/friend/other's identity will never be given to any third parties, and any information collected will remain confidential.</w:t>
            </w:r>
          </w:p>
          <w:p w14:paraId="5515E6D5" w14:textId="3467542C" w:rsidR="00F415BE" w:rsidRPr="00F415BE" w:rsidRDefault="00F415BE" w:rsidP="00392352">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p>
        </w:tc>
      </w:tr>
      <w:tr w:rsidR="00746446" w14:paraId="6E23AA90" w14:textId="77777777" w:rsidTr="00392352">
        <w:trPr>
          <w:jc w:val="center"/>
        </w:trPr>
        <w:tc>
          <w:tcPr>
            <w:tcW w:w="1470" w:type="dxa"/>
          </w:tcPr>
          <w:p w14:paraId="7E9FFEFC" w14:textId="77777777" w:rsidR="00746446" w:rsidRPr="00D5496E" w:rsidRDefault="00746446" w:rsidP="00392352">
            <w:pPr>
              <w:pStyle w:val="ColorfulList-Accent11"/>
              <w:autoSpaceDE w:val="0"/>
              <w:autoSpaceDN w:val="0"/>
              <w:adjustRightInd w:val="0"/>
              <w:spacing w:after="0" w:line="240" w:lineRule="auto"/>
              <w:ind w:left="0"/>
              <w:contextualSpacing w:val="0"/>
              <w:rPr>
                <w:rFonts w:cs="Calibri"/>
                <w:sz w:val="24"/>
                <w:szCs w:val="24"/>
              </w:rPr>
            </w:pPr>
          </w:p>
        </w:tc>
        <w:tc>
          <w:tcPr>
            <w:tcW w:w="8595" w:type="dxa"/>
          </w:tcPr>
          <w:p w14:paraId="5B061609" w14:textId="37B1DEDC" w:rsidR="00746446" w:rsidRPr="00F415BE" w:rsidRDefault="00BD423E" w:rsidP="00392352">
            <w:pPr>
              <w:pStyle w:val="ColorfulList-Accent11"/>
              <w:autoSpaceDE w:val="0"/>
              <w:autoSpaceDN w:val="0"/>
              <w:adjustRightInd w:val="0"/>
              <w:spacing w:after="0" w:line="240" w:lineRule="auto"/>
              <w:ind w:left="0"/>
              <w:rPr>
                <w:rFonts w:cs="Calibri"/>
                <w:bCs/>
                <w:sz w:val="22"/>
                <w:szCs w:val="22"/>
              </w:rPr>
            </w:pPr>
            <w:r w:rsidRPr="00F415BE">
              <w:rPr>
                <w:rFonts w:cs="Calibri"/>
                <w:bCs/>
                <w:sz w:val="22"/>
                <w:szCs w:val="22"/>
              </w:rPr>
              <w:t>5</w:t>
            </w:r>
            <w:r w:rsidR="00746446" w:rsidRPr="00F415BE">
              <w:rPr>
                <w:rFonts w:cs="Calibri"/>
                <w:bCs/>
                <w:sz w:val="22"/>
                <w:szCs w:val="22"/>
              </w:rPr>
              <w:t xml:space="preserve">. </w:t>
            </w:r>
            <w:r w:rsidR="00746446" w:rsidRPr="00F415BE">
              <w:rPr>
                <w:rStyle w:val="normaltextrun"/>
                <w:rFonts w:cs="Calibri"/>
                <w:color w:val="000000"/>
                <w:sz w:val="22"/>
                <w:szCs w:val="22"/>
                <w:shd w:val="clear" w:color="auto" w:fill="FFFFFF"/>
                <w:lang w:val="en-US"/>
              </w:rPr>
              <w:t>I understand that m</w:t>
            </w:r>
            <w:r w:rsidR="00746446" w:rsidRPr="00F415BE">
              <w:rPr>
                <w:rStyle w:val="normaltextrun"/>
                <w:color w:val="000000"/>
                <w:sz w:val="22"/>
                <w:szCs w:val="22"/>
                <w:shd w:val="clear" w:color="auto" w:fill="FFFFFF"/>
                <w:lang w:val="en-US"/>
              </w:rPr>
              <w:t xml:space="preserve">y </w:t>
            </w:r>
            <w:r w:rsidR="00746446" w:rsidRPr="00F415BE">
              <w:rPr>
                <w:rStyle w:val="normaltextrun"/>
                <w:rFonts w:cs="Calibri"/>
                <w:color w:val="000000"/>
                <w:sz w:val="22"/>
                <w:szCs w:val="22"/>
                <w:bdr w:val="none" w:sz="0" w:space="0" w:color="auto" w:frame="1"/>
                <w:lang w:val="en-US"/>
              </w:rPr>
              <w:t>relative/friend/other’s</w:t>
            </w:r>
            <w:r w:rsidR="00746446" w:rsidRPr="00F415BE">
              <w:rPr>
                <w:rStyle w:val="normaltextrun"/>
                <w:rFonts w:cs="Calibri"/>
                <w:color w:val="000000"/>
                <w:sz w:val="22"/>
                <w:szCs w:val="22"/>
                <w:shd w:val="clear" w:color="auto" w:fill="FFFFFF"/>
                <w:lang w:val="en-US"/>
              </w:rPr>
              <w:t xml:space="preserve"> medical </w:t>
            </w:r>
            <w:r w:rsidR="002C7EDD" w:rsidRPr="00F415BE">
              <w:rPr>
                <w:rFonts w:cs="Calibri"/>
                <w:color w:val="000000"/>
                <w:sz w:val="22"/>
                <w:szCs w:val="22"/>
                <w:shd w:val="clear" w:color="auto" w:fill="FFFFFF"/>
                <w:lang w:val="en-US"/>
              </w:rPr>
              <w:t xml:space="preserve">records and other personal data generated during the study may be looked at by </w:t>
            </w:r>
            <w:r w:rsidR="002C7EDD" w:rsidRPr="00F415BE">
              <w:rPr>
                <w:rFonts w:cs="Calibri"/>
                <w:bCs/>
                <w:sz w:val="22"/>
                <w:szCs w:val="22"/>
              </w:rPr>
              <w:t>representatives of the sponsor (UMC Utrecht), by people working on behalf of the sponsor, and by representatives of regulatory authorities, ICNARC, and NHS Digital, where it is relevant to their taking part in this research.</w:t>
            </w:r>
          </w:p>
          <w:p w14:paraId="1388474A" w14:textId="77777777" w:rsidR="00746446" w:rsidRPr="00F415BE" w:rsidRDefault="00746446" w:rsidP="00392352">
            <w:pPr>
              <w:pStyle w:val="ColorfulList-Accent11"/>
              <w:autoSpaceDE w:val="0"/>
              <w:autoSpaceDN w:val="0"/>
              <w:adjustRightInd w:val="0"/>
              <w:spacing w:after="0" w:line="240" w:lineRule="auto"/>
              <w:ind w:left="0"/>
              <w:rPr>
                <w:rFonts w:cs="Calibri"/>
                <w:bCs/>
                <w:sz w:val="22"/>
                <w:szCs w:val="22"/>
              </w:rPr>
            </w:pPr>
          </w:p>
        </w:tc>
      </w:tr>
      <w:tr w:rsidR="00746446" w14:paraId="180DC220" w14:textId="77777777" w:rsidTr="00392352">
        <w:trPr>
          <w:jc w:val="center"/>
        </w:trPr>
        <w:tc>
          <w:tcPr>
            <w:tcW w:w="1470" w:type="dxa"/>
          </w:tcPr>
          <w:p w14:paraId="6953377E" w14:textId="77777777" w:rsidR="00746446" w:rsidRPr="00541E6C" w:rsidRDefault="00746446" w:rsidP="0039235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884CD3E" w14:textId="6774C572" w:rsidR="00746446" w:rsidRPr="007F00A3" w:rsidRDefault="00BD423E" w:rsidP="00392352">
            <w:pPr>
              <w:pStyle w:val="ColorfulList-Accent11"/>
              <w:autoSpaceDE w:val="0"/>
              <w:autoSpaceDN w:val="0"/>
              <w:adjustRightInd w:val="0"/>
              <w:spacing w:after="0" w:line="240" w:lineRule="auto"/>
              <w:ind w:left="0"/>
              <w:mirrorIndents/>
              <w:rPr>
                <w:rFonts w:cs="Calibri"/>
                <w:bCs/>
                <w:sz w:val="22"/>
                <w:szCs w:val="22"/>
              </w:rPr>
            </w:pPr>
            <w:r w:rsidRPr="007F00A3">
              <w:rPr>
                <w:rFonts w:cs="Calibri"/>
                <w:bCs/>
                <w:sz w:val="22"/>
                <w:szCs w:val="22"/>
              </w:rPr>
              <w:t>6</w:t>
            </w:r>
            <w:r w:rsidR="00746446" w:rsidRPr="007F00A3">
              <w:rPr>
                <w:rFonts w:cs="Calibri"/>
                <w:bCs/>
                <w:sz w:val="22"/>
                <w:szCs w:val="22"/>
              </w:rPr>
              <w:t xml:space="preserve">. I consent that I believe my </w:t>
            </w:r>
            <w:r w:rsidR="00746446" w:rsidRPr="007F00A3">
              <w:rPr>
                <w:rStyle w:val="normaltextrun"/>
                <w:rFonts w:cs="Calibri"/>
                <w:color w:val="000000"/>
                <w:sz w:val="22"/>
                <w:szCs w:val="22"/>
                <w:bdr w:val="none" w:sz="0" w:space="0" w:color="auto" w:frame="1"/>
                <w:lang w:val="en-US"/>
              </w:rPr>
              <w:t>relative/friend/other’s</w:t>
            </w:r>
            <w:r w:rsidR="00746446" w:rsidRPr="007F00A3">
              <w:rPr>
                <w:rFonts w:cs="Calibri"/>
                <w:bCs/>
                <w:sz w:val="22"/>
                <w:szCs w:val="22"/>
              </w:rPr>
              <w:t xml:space="preserve"> will </w:t>
            </w:r>
            <w:r w:rsidR="002C7EDD" w:rsidRPr="007F00A3">
              <w:rPr>
                <w:rFonts w:cs="Calibri"/>
                <w:bCs/>
                <w:sz w:val="22"/>
                <w:szCs w:val="22"/>
              </w:rPr>
              <w:t>allow the researchers to decide how to use the results of this study.</w:t>
            </w:r>
          </w:p>
          <w:p w14:paraId="59C28FA6" w14:textId="77777777" w:rsidR="00746446" w:rsidRPr="007F00A3" w:rsidRDefault="00746446" w:rsidP="00392352">
            <w:pPr>
              <w:pStyle w:val="ColorfulList-Accent11"/>
              <w:autoSpaceDE w:val="0"/>
              <w:autoSpaceDN w:val="0"/>
              <w:adjustRightInd w:val="0"/>
              <w:spacing w:after="0" w:line="240" w:lineRule="auto"/>
              <w:ind w:left="0"/>
              <w:mirrorIndents/>
              <w:rPr>
                <w:rFonts w:cs="Calibri"/>
                <w:bCs/>
                <w:sz w:val="22"/>
                <w:szCs w:val="22"/>
              </w:rPr>
            </w:pPr>
          </w:p>
        </w:tc>
      </w:tr>
      <w:tr w:rsidR="00746446" w14:paraId="33341C3A" w14:textId="77777777" w:rsidTr="00392352">
        <w:trPr>
          <w:jc w:val="center"/>
        </w:trPr>
        <w:tc>
          <w:tcPr>
            <w:tcW w:w="1470" w:type="dxa"/>
          </w:tcPr>
          <w:p w14:paraId="62DD11E6" w14:textId="77777777" w:rsidR="00746446" w:rsidRPr="00541E6C" w:rsidRDefault="00746446" w:rsidP="0039235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604A14F" w14:textId="253F35B6" w:rsidR="00746446" w:rsidRPr="007F00A3" w:rsidRDefault="00BD423E" w:rsidP="00392352">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7</w:t>
            </w:r>
            <w:r w:rsidR="00746446" w:rsidRPr="007F00A3">
              <w:rPr>
                <w:rFonts w:cs="Calibri"/>
                <w:bCs/>
                <w:sz w:val="22"/>
                <w:szCs w:val="22"/>
              </w:rPr>
              <w:t xml:space="preserve">. I understand that my </w:t>
            </w:r>
            <w:r w:rsidR="00746446" w:rsidRPr="007F00A3">
              <w:rPr>
                <w:rStyle w:val="normaltextrun"/>
                <w:rFonts w:cs="Calibri"/>
                <w:color w:val="000000"/>
                <w:sz w:val="22"/>
                <w:szCs w:val="22"/>
                <w:bdr w:val="none" w:sz="0" w:space="0" w:color="auto" w:frame="1"/>
                <w:lang w:val="en-US"/>
              </w:rPr>
              <w:t>relative/friend/other</w:t>
            </w:r>
            <w:r w:rsidR="00746446" w:rsidRPr="007F00A3">
              <w:rPr>
                <w:rFonts w:cs="Calibri"/>
                <w:bCs/>
                <w:sz w:val="22"/>
                <w:szCs w:val="22"/>
              </w:rPr>
              <w:t xml:space="preserve"> will be contacted by ICNARC or the local hospital in six months to </w:t>
            </w:r>
            <w:r w:rsidR="002C7EDD" w:rsidRPr="007F00A3">
              <w:rPr>
                <w:rFonts w:cs="Calibri"/>
                <w:bCs/>
                <w:sz w:val="22"/>
                <w:szCs w:val="22"/>
              </w:rPr>
              <w:t xml:space="preserve">answer questions </w:t>
            </w:r>
            <w:r w:rsidR="00746446" w:rsidRPr="007F00A3">
              <w:rPr>
                <w:rFonts w:cs="Calibri"/>
                <w:bCs/>
                <w:sz w:val="22"/>
                <w:szCs w:val="22"/>
              </w:rPr>
              <w:t xml:space="preserve">about their quality of life and wellbeing. </w:t>
            </w:r>
          </w:p>
          <w:p w14:paraId="0AAD3E1A" w14:textId="77777777" w:rsidR="00746446" w:rsidRPr="007F00A3" w:rsidRDefault="00746446" w:rsidP="00392352">
            <w:pPr>
              <w:pStyle w:val="ColorfulList-Accent11"/>
              <w:tabs>
                <w:tab w:val="left" w:pos="709"/>
              </w:tabs>
              <w:autoSpaceDE w:val="0"/>
              <w:autoSpaceDN w:val="0"/>
              <w:adjustRightInd w:val="0"/>
              <w:spacing w:after="0" w:line="240" w:lineRule="auto"/>
              <w:ind w:left="0"/>
              <w:rPr>
                <w:rFonts w:cs="Calibri"/>
                <w:bCs/>
                <w:sz w:val="22"/>
                <w:szCs w:val="22"/>
              </w:rPr>
            </w:pPr>
          </w:p>
        </w:tc>
      </w:tr>
      <w:tr w:rsidR="00746446" w14:paraId="6B3717F4" w14:textId="77777777" w:rsidTr="00392352">
        <w:trPr>
          <w:jc w:val="center"/>
        </w:trPr>
        <w:tc>
          <w:tcPr>
            <w:tcW w:w="1470" w:type="dxa"/>
          </w:tcPr>
          <w:p w14:paraId="712B9A0F" w14:textId="77777777" w:rsidR="00746446" w:rsidRPr="00541E6C" w:rsidRDefault="00746446" w:rsidP="0039235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0C22C1C" w14:textId="04FC441D" w:rsidR="00746446" w:rsidRPr="007F00A3" w:rsidRDefault="00BD423E" w:rsidP="00392352">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8</w:t>
            </w:r>
            <w:r w:rsidR="00746446" w:rsidRPr="007F00A3">
              <w:rPr>
                <w:rFonts w:cs="Calibri"/>
                <w:bCs/>
                <w:sz w:val="22"/>
                <w:szCs w:val="22"/>
              </w:rPr>
              <w:t>. I understand that minimal randomisation data collected about m</w:t>
            </w:r>
            <w:r w:rsidR="00746446" w:rsidRPr="007F00A3">
              <w:rPr>
                <w:bCs/>
                <w:sz w:val="22"/>
                <w:szCs w:val="22"/>
              </w:rPr>
              <w:t xml:space="preserve">y </w:t>
            </w:r>
            <w:r w:rsidR="00746446" w:rsidRPr="007F00A3">
              <w:rPr>
                <w:rStyle w:val="normaltextrun"/>
                <w:rFonts w:cs="Calibri"/>
                <w:color w:val="000000"/>
                <w:sz w:val="22"/>
                <w:szCs w:val="22"/>
                <w:bdr w:val="none" w:sz="0" w:space="0" w:color="auto" w:frame="1"/>
                <w:lang w:val="en-US"/>
              </w:rPr>
              <w:t xml:space="preserve">relative/friend/other </w:t>
            </w:r>
            <w:r w:rsidR="00746446" w:rsidRPr="007F00A3">
              <w:rPr>
                <w:rFonts w:cs="Calibri"/>
                <w:bCs/>
                <w:sz w:val="22"/>
                <w:szCs w:val="22"/>
              </w:rPr>
              <w:t>will be transferred outside of the EEA</w:t>
            </w:r>
            <w:r w:rsidR="002C7EDD" w:rsidRPr="007F00A3">
              <w:t xml:space="preserve"> </w:t>
            </w:r>
            <w:r w:rsidR="002C7EDD" w:rsidRPr="007F00A3">
              <w:rPr>
                <w:rFonts w:cs="Calibri"/>
                <w:bCs/>
                <w:sz w:val="22"/>
                <w:szCs w:val="22"/>
              </w:rPr>
              <w:t>where the privacy rules of the European Union do not apply. I understand that an equivalent level of protection will be ensured for their data</w:t>
            </w:r>
            <w:r w:rsidR="00746446" w:rsidRPr="007F00A3">
              <w:rPr>
                <w:rFonts w:cs="Calibri"/>
                <w:bCs/>
                <w:sz w:val="22"/>
                <w:szCs w:val="22"/>
              </w:rPr>
              <w:t>.</w:t>
            </w:r>
          </w:p>
          <w:p w14:paraId="001D6209" w14:textId="5CCDBA77" w:rsidR="00746446" w:rsidRPr="007F00A3" w:rsidRDefault="00746446" w:rsidP="00392352">
            <w:pPr>
              <w:pStyle w:val="ColorfulList-Accent11"/>
              <w:spacing w:after="0" w:line="240" w:lineRule="auto"/>
              <w:ind w:left="0"/>
              <w:rPr>
                <w:rFonts w:cs="Calibri"/>
                <w:bCs/>
                <w:i/>
                <w:iCs/>
                <w:sz w:val="22"/>
                <w:szCs w:val="22"/>
              </w:rPr>
            </w:pPr>
            <w:r w:rsidRPr="007F00A3">
              <w:rPr>
                <w:rFonts w:cs="Calibri"/>
                <w:bCs/>
                <w:i/>
                <w:iCs/>
                <w:sz w:val="22"/>
                <w:szCs w:val="22"/>
              </w:rPr>
              <w:t>(Note</w:t>
            </w:r>
            <w:r w:rsidR="002C7EDD" w:rsidRPr="007F00A3">
              <w:rPr>
                <w:rFonts w:cs="Calibri"/>
                <w:bCs/>
                <w:i/>
                <w:iCs/>
                <w:sz w:val="22"/>
                <w:szCs w:val="22"/>
              </w:rPr>
              <w:t xml:space="preserve">: </w:t>
            </w:r>
            <w:r w:rsidRPr="007F00A3">
              <w:rPr>
                <w:rFonts w:cs="Calibri"/>
                <w:bCs/>
                <w:i/>
                <w:iCs/>
                <w:sz w:val="22"/>
                <w:szCs w:val="22"/>
              </w:rPr>
              <w:t>if this point is refused the patient cannot be included in the trial)</w:t>
            </w:r>
          </w:p>
          <w:p w14:paraId="2422EEFD" w14:textId="4AEC6EF9" w:rsidR="002C7EDD" w:rsidRPr="007F00A3" w:rsidRDefault="002C7EDD" w:rsidP="00392352">
            <w:pPr>
              <w:pStyle w:val="ColorfulList-Accent11"/>
              <w:spacing w:after="0" w:line="240" w:lineRule="auto"/>
              <w:ind w:left="0"/>
              <w:rPr>
                <w:rFonts w:cs="Calibri"/>
                <w:iCs/>
                <w:sz w:val="22"/>
                <w:szCs w:val="22"/>
              </w:rPr>
            </w:pPr>
          </w:p>
        </w:tc>
      </w:tr>
      <w:tr w:rsidR="00746446" w14:paraId="5D30F0C6" w14:textId="77777777" w:rsidTr="00392352">
        <w:trPr>
          <w:jc w:val="center"/>
        </w:trPr>
        <w:tc>
          <w:tcPr>
            <w:tcW w:w="1470" w:type="dxa"/>
          </w:tcPr>
          <w:p w14:paraId="3B9EE6C0" w14:textId="77777777" w:rsidR="00746446" w:rsidRPr="00541E6C" w:rsidRDefault="00746446" w:rsidP="0039235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A071802" w14:textId="5B774E55" w:rsidR="00746446" w:rsidRPr="007F00A3" w:rsidRDefault="00BD423E" w:rsidP="00392352">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9</w:t>
            </w:r>
            <w:r w:rsidR="00746446" w:rsidRPr="007F00A3">
              <w:rPr>
                <w:rFonts w:cs="Calibri"/>
                <w:bCs/>
                <w:sz w:val="22"/>
                <w:szCs w:val="22"/>
              </w:rPr>
              <w:t>. I understand that once m</w:t>
            </w:r>
            <w:r w:rsidR="00746446" w:rsidRPr="007F00A3">
              <w:rPr>
                <w:bCs/>
                <w:sz w:val="22"/>
                <w:szCs w:val="22"/>
              </w:rPr>
              <w:t xml:space="preserve">y </w:t>
            </w:r>
            <w:r w:rsidR="00746446" w:rsidRPr="007F00A3">
              <w:rPr>
                <w:rStyle w:val="normaltextrun"/>
                <w:rFonts w:cs="Calibri"/>
                <w:color w:val="000000"/>
                <w:sz w:val="22"/>
                <w:szCs w:val="22"/>
                <w:bdr w:val="none" w:sz="0" w:space="0" w:color="auto" w:frame="1"/>
                <w:lang w:val="en-US"/>
              </w:rPr>
              <w:t xml:space="preserve">relative/friend/other </w:t>
            </w:r>
            <w:r w:rsidR="00746446" w:rsidRPr="007F00A3">
              <w:rPr>
                <w:rFonts w:cs="Calibri"/>
                <w:bCs/>
                <w:sz w:val="22"/>
                <w:szCs w:val="22"/>
              </w:rPr>
              <w:t>regains capacity</w:t>
            </w:r>
            <w:r w:rsidRPr="007F00A3">
              <w:rPr>
                <w:rFonts w:cs="Calibri"/>
                <w:bCs/>
                <w:sz w:val="22"/>
                <w:szCs w:val="22"/>
              </w:rPr>
              <w:t>,</w:t>
            </w:r>
            <w:r w:rsidR="00746446" w:rsidRPr="007F00A3">
              <w:rPr>
                <w:rFonts w:cs="Calibri"/>
                <w:bCs/>
                <w:sz w:val="22"/>
                <w:szCs w:val="22"/>
              </w:rPr>
              <w:t xml:space="preserve"> this consent form no longer has merit and will be superseded by m</w:t>
            </w:r>
            <w:r w:rsidR="00746446" w:rsidRPr="007F00A3">
              <w:rPr>
                <w:bCs/>
                <w:sz w:val="22"/>
                <w:szCs w:val="22"/>
              </w:rPr>
              <w:t xml:space="preserve">y </w:t>
            </w:r>
            <w:r w:rsidR="00746446" w:rsidRPr="007F00A3">
              <w:rPr>
                <w:rStyle w:val="normaltextrun"/>
                <w:rFonts w:cs="Calibri"/>
                <w:color w:val="000000"/>
                <w:sz w:val="22"/>
                <w:szCs w:val="22"/>
                <w:bdr w:val="none" w:sz="0" w:space="0" w:color="auto" w:frame="1"/>
                <w:lang w:val="en-US"/>
              </w:rPr>
              <w:t xml:space="preserve">relative/friend/other’s </w:t>
            </w:r>
            <w:r w:rsidR="00746446" w:rsidRPr="007F00A3">
              <w:rPr>
                <w:rFonts w:cs="Calibri"/>
                <w:bCs/>
                <w:sz w:val="22"/>
                <w:szCs w:val="22"/>
              </w:rPr>
              <w:t>informed consent.</w:t>
            </w:r>
          </w:p>
        </w:tc>
      </w:tr>
      <w:tr w:rsidR="00BD423E" w14:paraId="31DB200A" w14:textId="77777777" w:rsidTr="00392352">
        <w:trPr>
          <w:jc w:val="center"/>
        </w:trPr>
        <w:tc>
          <w:tcPr>
            <w:tcW w:w="1470" w:type="dxa"/>
          </w:tcPr>
          <w:p w14:paraId="1A18C7FA" w14:textId="77777777" w:rsidR="00BD423E" w:rsidRPr="00541E6C" w:rsidRDefault="00BD423E" w:rsidP="00392352">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99F83A6" w14:textId="77777777" w:rsidR="00BD423E" w:rsidRPr="00392352" w:rsidRDefault="00BD423E" w:rsidP="00BD423E">
            <w:pPr>
              <w:spacing w:after="60"/>
              <w:contextualSpacing/>
              <w:rPr>
                <w:rFonts w:ascii="Calibri" w:hAnsi="Calibri" w:cs="Calibri"/>
                <w:sz w:val="22"/>
                <w:szCs w:val="22"/>
                <w:lang w:eastAsia="ko-KR"/>
              </w:rPr>
            </w:pPr>
            <w:r w:rsidRPr="00392352">
              <w:rPr>
                <w:rFonts w:ascii="Calibri" w:hAnsi="Calibri" w:cs="Calibri"/>
                <w:bCs/>
                <w:sz w:val="22"/>
                <w:szCs w:val="22"/>
                <w:lang w:eastAsia="ko-KR"/>
              </w:rPr>
              <w:t xml:space="preserve">10. </w:t>
            </w:r>
            <w:r w:rsidRPr="00392352">
              <w:rPr>
                <w:rFonts w:ascii="Calibri" w:hAnsi="Calibri" w:cs="Calibri"/>
                <w:sz w:val="22"/>
                <w:szCs w:val="22"/>
                <w:lang w:eastAsia="ko-KR"/>
              </w:rPr>
              <w:t>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14:paraId="43BC822F" w14:textId="77777777" w:rsidR="00BD423E" w:rsidRPr="00D5496E" w:rsidRDefault="00BD423E" w:rsidP="00392352">
            <w:pPr>
              <w:pStyle w:val="ColorfulList-Accent11"/>
              <w:autoSpaceDE w:val="0"/>
              <w:autoSpaceDN w:val="0"/>
              <w:adjustRightInd w:val="0"/>
              <w:spacing w:after="0" w:line="240" w:lineRule="auto"/>
              <w:ind w:left="0"/>
              <w:rPr>
                <w:rFonts w:cs="Calibri"/>
                <w:bCs/>
                <w:sz w:val="22"/>
                <w:szCs w:val="22"/>
              </w:rPr>
            </w:pPr>
          </w:p>
        </w:tc>
      </w:tr>
      <w:bookmarkEnd w:id="122"/>
    </w:tbl>
    <w:p w14:paraId="22B2F1D3" w14:textId="77777777" w:rsidR="00AD4071" w:rsidRPr="00AD4071" w:rsidRDefault="00AD4071" w:rsidP="00AD4071">
      <w:pPr>
        <w:spacing w:after="0" w:line="240" w:lineRule="auto"/>
        <w:textAlignment w:val="baseline"/>
        <w:rPr>
          <w:rFonts w:ascii="Calibri" w:eastAsia="Times New Roman" w:hAnsi="Calibri" w:cs="Calibri"/>
          <w:lang w:eastAsia="en-GB"/>
        </w:rPr>
      </w:pPr>
    </w:p>
    <w:p w14:paraId="39BDAFE6" w14:textId="77777777" w:rsidR="00AD4071" w:rsidRPr="00AD4071" w:rsidRDefault="00AD4071" w:rsidP="00AD4071">
      <w:pPr>
        <w:widowControl w:val="0"/>
        <w:autoSpaceDE w:val="0"/>
        <w:autoSpaceDN w:val="0"/>
        <w:spacing w:after="0" w:line="240" w:lineRule="auto"/>
        <w:rPr>
          <w:rFonts w:ascii="Calibri" w:eastAsia="Calibri" w:hAnsi="Calibri" w:cs="Calibri"/>
          <w:lang w:val="en"/>
        </w:rPr>
      </w:pPr>
      <w:r w:rsidRPr="00AD4071">
        <w:rPr>
          <w:rFonts w:ascii="Calibri" w:eastAsia="Calibri" w:hAnsi="Calibri" w:cs="Calibri"/>
          <w:lang w:val="en"/>
        </w:rPr>
        <w:t xml:space="preserve">Personal Legal Representative’s name </w:t>
      </w:r>
    </w:p>
    <w:p w14:paraId="3D11E78B" w14:textId="77777777" w:rsidR="00AD4071" w:rsidRPr="00AD4071" w:rsidRDefault="00AD4071" w:rsidP="00AD4071">
      <w:pPr>
        <w:widowControl w:val="0"/>
        <w:autoSpaceDE w:val="0"/>
        <w:autoSpaceDN w:val="0"/>
        <w:spacing w:after="0" w:line="240" w:lineRule="auto"/>
        <w:rPr>
          <w:rFonts w:ascii="Calibri" w:eastAsia="Calibri" w:hAnsi="Calibri" w:cs="Calibri"/>
          <w:lang w:val="en"/>
        </w:rPr>
      </w:pPr>
      <w:r w:rsidRPr="00AD4071">
        <w:rPr>
          <w:rFonts w:ascii="Calibri" w:eastAsia="Calibri" w:hAnsi="Calibri" w:cs="Calibri"/>
          <w:sz w:val="20"/>
          <w:szCs w:val="20"/>
          <w:lang w:val="en"/>
        </w:rPr>
        <w:t>(</w:t>
      </w:r>
      <w:r w:rsidRPr="00AD4071">
        <w:rPr>
          <w:rFonts w:ascii="Calibri" w:eastAsia="Calibri" w:hAnsi="Calibri" w:cs="Calibri"/>
          <w:i/>
          <w:iCs/>
          <w:sz w:val="20"/>
          <w:szCs w:val="20"/>
          <w:lang w:val="en"/>
        </w:rPr>
        <w:t>If in England/Wales/Northern Ireland</w:t>
      </w:r>
      <w:r w:rsidRPr="00AD4071">
        <w:rPr>
          <w:rFonts w:ascii="Calibri" w:eastAsia="Calibri" w:hAnsi="Calibri" w:cs="Calibri"/>
          <w:sz w:val="20"/>
          <w:szCs w:val="20"/>
          <w:lang w:val="en"/>
        </w:rPr>
        <w:t>)</w:t>
      </w:r>
    </w:p>
    <w:p w14:paraId="72EC82EE" w14:textId="77777777" w:rsidR="00AD4071" w:rsidRPr="00AD4071" w:rsidRDefault="00AD4071" w:rsidP="00AD4071">
      <w:pPr>
        <w:widowControl w:val="0"/>
        <w:autoSpaceDE w:val="0"/>
        <w:autoSpaceDN w:val="0"/>
        <w:spacing w:after="0" w:line="240" w:lineRule="auto"/>
        <w:rPr>
          <w:rFonts w:ascii="Calibri" w:eastAsia="Calibri" w:hAnsi="Calibri" w:cs="Calibri"/>
          <w:lang w:val="en"/>
        </w:rPr>
      </w:pPr>
      <w:r w:rsidRPr="00AD4071">
        <w:rPr>
          <w:rFonts w:ascii="Calibri" w:eastAsia="Calibri" w:hAnsi="Calibri" w:cs="Calibri"/>
          <w:lang w:val="en"/>
        </w:rPr>
        <w:t>Nearest Relative/Guardian/</w:t>
      </w:r>
    </w:p>
    <w:p w14:paraId="7667D094" w14:textId="77777777" w:rsidR="00AD4071" w:rsidRPr="00AD4071" w:rsidRDefault="00AD4071" w:rsidP="00AD4071">
      <w:pPr>
        <w:widowControl w:val="0"/>
        <w:autoSpaceDE w:val="0"/>
        <w:autoSpaceDN w:val="0"/>
        <w:spacing w:after="0" w:line="240" w:lineRule="auto"/>
        <w:rPr>
          <w:rFonts w:ascii="Calibri" w:eastAsia="Calibri" w:hAnsi="Calibri" w:cs="Calibri"/>
          <w:lang w:val="en"/>
        </w:rPr>
      </w:pPr>
      <w:r w:rsidRPr="00AD4071">
        <w:rPr>
          <w:rFonts w:ascii="Calibri" w:eastAsia="Calibri" w:hAnsi="Calibri" w:cs="Calibri"/>
          <w:lang w:val="en"/>
        </w:rPr>
        <w:t xml:space="preserve">Welfare Attorney’s name </w:t>
      </w:r>
      <w:r w:rsidRPr="00AD4071">
        <w:rPr>
          <w:rFonts w:ascii="Calibri" w:eastAsia="Calibri" w:hAnsi="Calibri" w:cs="Calibri"/>
          <w:sz w:val="20"/>
          <w:szCs w:val="20"/>
          <w:lang w:val="en"/>
        </w:rPr>
        <w:t>(</w:t>
      </w:r>
      <w:r w:rsidRPr="00AD4071">
        <w:rPr>
          <w:rFonts w:ascii="Calibri" w:eastAsia="Calibri" w:hAnsi="Calibri" w:cs="Calibri"/>
          <w:i/>
          <w:iCs/>
          <w:sz w:val="20"/>
          <w:szCs w:val="20"/>
          <w:lang w:val="en"/>
        </w:rPr>
        <w:t>if in Scotland</w:t>
      </w:r>
      <w:r w:rsidRPr="00AD4071">
        <w:rPr>
          <w:rFonts w:ascii="Calibri" w:eastAsia="Calibri" w:hAnsi="Calibri" w:cs="Calibri"/>
          <w:sz w:val="20"/>
          <w:szCs w:val="20"/>
          <w:lang w:val="en"/>
        </w:rPr>
        <w:t>)</w:t>
      </w:r>
      <w:r w:rsidRPr="00AD4071">
        <w:rPr>
          <w:rFonts w:ascii="Calibri" w:eastAsia="Calibri" w:hAnsi="Calibri" w:cs="Calibri"/>
          <w:lang w:val="en"/>
        </w:rPr>
        <w:t>: _________________________</w:t>
      </w:r>
      <w:r w:rsidRPr="00AD4071">
        <w:rPr>
          <w:rFonts w:ascii="Calibri" w:eastAsia="Calibri" w:hAnsi="Calibri" w:cs="Calibri"/>
          <w:sz w:val="20"/>
          <w:szCs w:val="20"/>
          <w:lang w:val="en-US"/>
        </w:rPr>
        <w:t xml:space="preserve">    </w:t>
      </w:r>
      <w:r w:rsidRPr="00AD4071">
        <w:rPr>
          <w:rFonts w:ascii="Calibri" w:eastAsia="Calibri" w:hAnsi="Calibri" w:cs="Calibri"/>
        </w:rPr>
        <w:t>Signature: ______________________</w:t>
      </w:r>
    </w:p>
    <w:p w14:paraId="07B9C22B" w14:textId="77777777" w:rsidR="00AD4071" w:rsidRPr="00AD4071" w:rsidRDefault="00AD4071" w:rsidP="00D5496E">
      <w:pPr>
        <w:widowControl w:val="0"/>
        <w:autoSpaceDE w:val="0"/>
        <w:autoSpaceDN w:val="0"/>
        <w:spacing w:after="0" w:line="240" w:lineRule="auto"/>
        <w:rPr>
          <w:rFonts w:ascii="Calibri" w:eastAsia="Calibri" w:hAnsi="Calibri" w:cs="Calibri"/>
          <w:b/>
          <w:lang w:val="en"/>
        </w:rPr>
      </w:pPr>
    </w:p>
    <w:p w14:paraId="7C5A9D98" w14:textId="77777777" w:rsidR="00AD4071" w:rsidRPr="00AD4071" w:rsidRDefault="00AD4071" w:rsidP="00AD4071">
      <w:pPr>
        <w:widowControl w:val="0"/>
        <w:pBdr>
          <w:bottom w:val="single" w:sz="12" w:space="1" w:color="auto"/>
        </w:pBdr>
        <w:autoSpaceDE w:val="0"/>
        <w:autoSpaceDN w:val="0"/>
        <w:spacing w:before="120" w:after="0" w:line="240" w:lineRule="auto"/>
        <w:rPr>
          <w:rFonts w:ascii="Calibri" w:eastAsia="Calibri" w:hAnsi="Calibri" w:cs="Calibri"/>
          <w:spacing w:val="11"/>
          <w:lang w:val="en-US"/>
        </w:rPr>
      </w:pPr>
      <w:r w:rsidRPr="00AD4071">
        <w:rPr>
          <w:rFonts w:ascii="Calibri" w:eastAsia="Calibri" w:hAnsi="Calibri" w:cs="Calibri"/>
          <w:b/>
          <w:lang w:val="en"/>
        </w:rPr>
        <w:t>Consent</w:t>
      </w:r>
      <w:r w:rsidRPr="00AD4071">
        <w:rPr>
          <w:rFonts w:ascii="Calibri" w:eastAsia="Calibri" w:hAnsi="Calibri" w:cs="Calibri"/>
          <w:lang w:val="en"/>
        </w:rPr>
        <w:t xml:space="preserve"> date (dd/mmm/</w:t>
      </w:r>
      <w:proofErr w:type="spellStart"/>
      <w:r w:rsidRPr="00AD4071">
        <w:rPr>
          <w:rFonts w:ascii="Calibri" w:eastAsia="Calibri" w:hAnsi="Calibri" w:cs="Calibri"/>
          <w:lang w:val="en"/>
        </w:rPr>
        <w:t>yyyy</w:t>
      </w:r>
      <w:proofErr w:type="spellEnd"/>
      <w:r w:rsidRPr="00AD4071">
        <w:rPr>
          <w:rFonts w:ascii="Calibri" w:eastAsia="Calibri" w:hAnsi="Calibri" w:cs="Calibri"/>
          <w:lang w:val="en"/>
        </w:rPr>
        <w:t xml:space="preserve">): </w:t>
      </w:r>
      <w:r w:rsidRPr="00AD4071">
        <w:rPr>
          <w:rFonts w:ascii="Calibri" w:eastAsia="Calibri" w:hAnsi="Calibri" w:cs="Calibri"/>
          <w:u w:val="single"/>
          <w:lang w:val="en-US"/>
        </w:rPr>
        <w:t xml:space="preserve">       </w:t>
      </w:r>
      <w:r w:rsidRPr="00AD4071">
        <w:rPr>
          <w:rFonts w:ascii="Calibri" w:eastAsia="Calibri" w:hAnsi="Calibri" w:cs="Calibri"/>
          <w:lang w:val="en-US"/>
        </w:rPr>
        <w:t xml:space="preserve">/ </w:t>
      </w:r>
      <w:r w:rsidRPr="00AD4071">
        <w:rPr>
          <w:rFonts w:ascii="Calibri" w:eastAsia="Calibri" w:hAnsi="Calibri" w:cs="Calibri"/>
          <w:u w:val="single"/>
          <w:lang w:val="en-US"/>
        </w:rPr>
        <w:t>    </w:t>
      </w:r>
      <w:r w:rsidRPr="00AD4071">
        <w:rPr>
          <w:rFonts w:ascii="Calibri" w:eastAsia="Calibri" w:hAnsi="Calibri" w:cs="Calibri"/>
          <w:spacing w:val="20"/>
          <w:u w:val="single"/>
          <w:lang w:val="en-US"/>
        </w:rPr>
        <w:t xml:space="preserve">   </w:t>
      </w:r>
      <w:r w:rsidRPr="00AD4071">
        <w:rPr>
          <w:rFonts w:ascii="Calibri" w:eastAsia="Calibri" w:hAnsi="Calibri" w:cs="Calibri"/>
          <w:lang w:val="en-US"/>
        </w:rPr>
        <w:t xml:space="preserve">/ </w:t>
      </w:r>
      <w:r w:rsidRPr="00AD4071">
        <w:rPr>
          <w:rFonts w:ascii="Calibri" w:eastAsia="Calibri" w:hAnsi="Calibri" w:cs="Calibri"/>
          <w:u w:val="single"/>
          <w:lang w:val="en-US"/>
        </w:rPr>
        <w:t>    </w:t>
      </w:r>
      <w:r w:rsidRPr="00AD4071">
        <w:rPr>
          <w:rFonts w:ascii="Calibri" w:eastAsia="Calibri" w:hAnsi="Calibri" w:cs="Calibri"/>
          <w:spacing w:val="11"/>
          <w:u w:val="single"/>
          <w:lang w:val="en-US"/>
        </w:rPr>
        <w:t xml:space="preserve">      </w:t>
      </w:r>
      <w:r w:rsidRPr="00AD4071">
        <w:rPr>
          <w:rFonts w:ascii="Calibri" w:eastAsia="Calibri" w:hAnsi="Calibri" w:cs="Calibri"/>
          <w:spacing w:val="11"/>
          <w:lang w:val="en-US"/>
        </w:rPr>
        <w:tab/>
      </w:r>
      <w:r w:rsidRPr="00AD4071">
        <w:rPr>
          <w:rFonts w:ascii="Calibri" w:eastAsia="Calibri" w:hAnsi="Calibri" w:cs="Calibri"/>
          <w:spacing w:val="11"/>
          <w:lang w:val="en-US"/>
        </w:rPr>
        <w:tab/>
        <w:t xml:space="preserve">             Time: </w:t>
      </w:r>
      <w:r w:rsidRPr="00AD4071">
        <w:rPr>
          <w:rFonts w:ascii="Calibri" w:eastAsia="Calibri" w:hAnsi="Calibri" w:cs="Calibri"/>
          <w:spacing w:val="11"/>
          <w:u w:val="single"/>
          <w:lang w:val="en-US"/>
        </w:rPr>
        <w:t xml:space="preserve">    </w:t>
      </w:r>
      <w:proofErr w:type="gramStart"/>
      <w:r w:rsidRPr="00AD4071">
        <w:rPr>
          <w:rFonts w:ascii="Calibri" w:eastAsia="Calibri" w:hAnsi="Calibri" w:cs="Calibri"/>
          <w:spacing w:val="11"/>
          <w:u w:val="single"/>
          <w:lang w:val="en-US"/>
        </w:rPr>
        <w:t xml:space="preserve">  :</w:t>
      </w:r>
      <w:proofErr w:type="gramEnd"/>
      <w:r w:rsidRPr="00AD4071">
        <w:rPr>
          <w:rFonts w:ascii="Calibri" w:eastAsia="Calibri" w:hAnsi="Calibri" w:cs="Calibri"/>
          <w:spacing w:val="11"/>
          <w:u w:val="single"/>
          <w:lang w:val="en-US"/>
        </w:rPr>
        <w:t xml:space="preserve">      </w:t>
      </w:r>
      <w:r w:rsidRPr="00AD4071">
        <w:rPr>
          <w:rFonts w:ascii="Calibri" w:eastAsia="Calibri" w:hAnsi="Calibri" w:cs="Calibri"/>
          <w:spacing w:val="11"/>
          <w:lang w:val="en-US"/>
        </w:rPr>
        <w:t xml:space="preserve"> (24hr)</w:t>
      </w:r>
    </w:p>
    <w:p w14:paraId="3B5CD657" w14:textId="77777777" w:rsidR="00AD4071" w:rsidRPr="00AD4071" w:rsidRDefault="00AD4071" w:rsidP="00AD4071">
      <w:pPr>
        <w:widowControl w:val="0"/>
        <w:pBdr>
          <w:bottom w:val="single" w:sz="12" w:space="1" w:color="auto"/>
        </w:pBdr>
        <w:autoSpaceDE w:val="0"/>
        <w:autoSpaceDN w:val="0"/>
        <w:spacing w:before="120" w:after="0" w:line="240" w:lineRule="auto"/>
        <w:rPr>
          <w:rFonts w:ascii="Calibri" w:eastAsia="Calibri" w:hAnsi="Calibri" w:cs="Calibri"/>
        </w:rPr>
      </w:pPr>
    </w:p>
    <w:p w14:paraId="7397A6D6" w14:textId="77777777" w:rsidR="00AD4071" w:rsidRPr="00AD4071" w:rsidRDefault="00AD4071" w:rsidP="00D5496E">
      <w:pPr>
        <w:widowControl w:val="0"/>
        <w:autoSpaceDE w:val="0"/>
        <w:autoSpaceDN w:val="0"/>
        <w:spacing w:after="0" w:line="240" w:lineRule="auto"/>
        <w:rPr>
          <w:rFonts w:ascii="Calibri" w:eastAsia="Calibri" w:hAnsi="Calibri" w:cs="Calibri"/>
          <w:b/>
          <w:lang w:val="en"/>
        </w:rPr>
      </w:pPr>
    </w:p>
    <w:p w14:paraId="1BE85AC7" w14:textId="77777777" w:rsidR="00AD4071" w:rsidRPr="00AD4071" w:rsidRDefault="00AD4071" w:rsidP="00AD4071">
      <w:pPr>
        <w:widowControl w:val="0"/>
        <w:autoSpaceDE w:val="0"/>
        <w:autoSpaceDN w:val="0"/>
        <w:spacing w:before="120" w:after="0" w:line="240" w:lineRule="auto"/>
        <w:rPr>
          <w:rFonts w:ascii="Calibri" w:eastAsia="Calibri" w:hAnsi="Calibri" w:cs="Calibri"/>
          <w:i/>
          <w:lang w:val="en"/>
        </w:rPr>
      </w:pPr>
      <w:r w:rsidRPr="00AD4071">
        <w:rPr>
          <w:rFonts w:ascii="Calibri" w:eastAsia="Calibri" w:hAnsi="Calibri" w:cs="Calibri"/>
          <w:b/>
          <w:lang w:val="en"/>
        </w:rPr>
        <w:t xml:space="preserve">To be completed by the </w:t>
      </w:r>
      <w:r w:rsidRPr="00AD4071">
        <w:rPr>
          <w:rFonts w:ascii="Calibri" w:eastAsia="Calibri" w:hAnsi="Calibri" w:cs="Calibri"/>
          <w:b/>
          <w:u w:val="single"/>
          <w:lang w:val="en"/>
        </w:rPr>
        <w:t>impartial witness</w:t>
      </w:r>
      <w:r w:rsidRPr="00AD4071">
        <w:rPr>
          <w:rFonts w:ascii="Calibri" w:eastAsia="Calibri" w:hAnsi="Calibri" w:cs="Calibri"/>
          <w:b/>
          <w:lang w:val="en"/>
        </w:rPr>
        <w:t xml:space="preserve">* </w:t>
      </w:r>
      <w:r w:rsidRPr="00AD4071">
        <w:rPr>
          <w:rFonts w:ascii="Calibri" w:eastAsia="Calibri" w:hAnsi="Calibri" w:cs="Calibri"/>
          <w:i/>
          <w:lang w:val="en"/>
        </w:rPr>
        <w:t>in the event the personal legal representative (England/Wales/Northern Ireland) or Nearest Relative/Guardian/Welfare Attorney (Scotland) is competent but unable to read, or unable to sign or date the informed consent form.</w:t>
      </w:r>
    </w:p>
    <w:p w14:paraId="3BEF41A9" w14:textId="77777777" w:rsidR="00AD4071" w:rsidRPr="00AD4071" w:rsidRDefault="00AD4071" w:rsidP="00AD4071">
      <w:pPr>
        <w:widowControl w:val="0"/>
        <w:autoSpaceDE w:val="0"/>
        <w:autoSpaceDN w:val="0"/>
        <w:spacing w:before="120" w:after="0" w:line="240" w:lineRule="auto"/>
        <w:rPr>
          <w:rFonts w:ascii="Calibri" w:eastAsia="Calibri" w:hAnsi="Calibri" w:cs="Calibri"/>
          <w:b/>
          <w:bCs/>
          <w:lang w:val="en-US"/>
        </w:rPr>
      </w:pPr>
      <w:r w:rsidRPr="00AD4071">
        <w:rPr>
          <w:rFonts w:ascii="Calibri" w:eastAsia="Calibri" w:hAnsi="Calibri" w:cs="Calibri"/>
          <w:b/>
          <w:bCs/>
          <w:lang w:val="en-US"/>
        </w:rPr>
        <w:t xml:space="preserve">I confirm that the patient information and informed consent have been accurately explained to the personal legal representative </w:t>
      </w:r>
      <w:r w:rsidRPr="00AD4071">
        <w:rPr>
          <w:rFonts w:ascii="Calibri" w:eastAsia="Calibri" w:hAnsi="Calibri" w:cs="Calibri"/>
          <w:b/>
          <w:bCs/>
          <w:i/>
          <w:iCs/>
          <w:lang w:val="en-US"/>
        </w:rPr>
        <w:t>(England/Wales/Northern Ireland)</w:t>
      </w:r>
      <w:r w:rsidRPr="00AD4071">
        <w:rPr>
          <w:rFonts w:ascii="Calibri" w:eastAsia="Calibri" w:hAnsi="Calibri" w:cs="Calibri"/>
          <w:b/>
          <w:bCs/>
          <w:lang w:val="en-US"/>
        </w:rPr>
        <w:t xml:space="preserve"> or Nearest Relative/Guardian/Welfare Attorney </w:t>
      </w:r>
      <w:r w:rsidRPr="00AD4071">
        <w:rPr>
          <w:rFonts w:ascii="Calibri" w:eastAsia="Calibri" w:hAnsi="Calibri" w:cs="Calibri"/>
          <w:b/>
          <w:bCs/>
          <w:i/>
          <w:iCs/>
          <w:lang w:val="en-US"/>
        </w:rPr>
        <w:t>(Scotland)</w:t>
      </w:r>
      <w:r w:rsidRPr="00AD4071">
        <w:rPr>
          <w:rFonts w:ascii="Calibri" w:eastAsia="Calibri" w:hAnsi="Calibri" w:cs="Calibri"/>
          <w:b/>
          <w:bCs/>
          <w:lang w:val="en-US"/>
        </w:rPr>
        <w:t>, the informed consent has been apparently understood by them, and they have voluntarily agreed to consent for the patient to participate in the study.</w:t>
      </w:r>
    </w:p>
    <w:p w14:paraId="64B6C12A" w14:textId="77777777" w:rsidR="00AD4071" w:rsidRPr="00AD4071" w:rsidRDefault="00AD4071" w:rsidP="00AD4071">
      <w:pPr>
        <w:widowControl w:val="0"/>
        <w:autoSpaceDE w:val="0"/>
        <w:autoSpaceDN w:val="0"/>
        <w:spacing w:before="120" w:after="0" w:line="240" w:lineRule="auto"/>
        <w:rPr>
          <w:rFonts w:ascii="Calibri" w:eastAsia="Calibri" w:hAnsi="Calibri" w:cs="Calibri"/>
          <w:b/>
          <w:lang w:val="en"/>
        </w:rPr>
      </w:pPr>
    </w:p>
    <w:p w14:paraId="4C239536" w14:textId="569E24A7" w:rsidR="00AD4071" w:rsidRPr="00AD4071" w:rsidRDefault="00AD4071" w:rsidP="00D5496E">
      <w:pPr>
        <w:widowControl w:val="0"/>
        <w:autoSpaceDE w:val="0"/>
        <w:autoSpaceDN w:val="0"/>
        <w:spacing w:after="0" w:line="243" w:lineRule="atLeast"/>
        <w:rPr>
          <w:rFonts w:ascii="Calibri" w:eastAsia="Calibri" w:hAnsi="Calibri" w:cs="Calibri"/>
          <w:u w:val="single"/>
          <w:lang w:val="en-US"/>
        </w:rPr>
      </w:pPr>
      <w:r w:rsidRPr="00AD4071">
        <w:rPr>
          <w:rFonts w:ascii="Calibri" w:eastAsia="Calibri" w:hAnsi="Calibri" w:cs="Calibri"/>
          <w:lang w:val="en"/>
        </w:rPr>
        <w:t>Impartial witness’ name: _________________________</w:t>
      </w:r>
      <w:r w:rsidRPr="00AD4071">
        <w:rPr>
          <w:rFonts w:ascii="Calibri" w:eastAsia="Calibri" w:hAnsi="Calibri" w:cs="Calibri"/>
          <w:u w:val="single"/>
          <w:lang w:val="en"/>
        </w:rPr>
        <w:t xml:space="preserve">                </w:t>
      </w:r>
      <w:r w:rsidRPr="00AD4071">
        <w:rPr>
          <w:rFonts w:ascii="Calibri" w:eastAsia="Calibri" w:hAnsi="Calibri" w:cs="Calibri"/>
          <w:lang w:val="en"/>
        </w:rPr>
        <w:t>Signature:   _______________________</w:t>
      </w:r>
      <w:r w:rsidRPr="00AD4071">
        <w:rPr>
          <w:rFonts w:ascii="Calibri" w:eastAsia="Calibri" w:hAnsi="Calibri" w:cs="Calibri"/>
          <w:u w:val="single"/>
          <w:lang w:val="en"/>
        </w:rPr>
        <w:t xml:space="preserve">          </w:t>
      </w:r>
    </w:p>
    <w:p w14:paraId="378E7D6D" w14:textId="77777777" w:rsidR="00F742E7" w:rsidRDefault="00F742E7" w:rsidP="00AD4071">
      <w:pPr>
        <w:widowControl w:val="0"/>
        <w:autoSpaceDE w:val="0"/>
        <w:autoSpaceDN w:val="0"/>
        <w:spacing w:after="0" w:line="240" w:lineRule="auto"/>
        <w:rPr>
          <w:rFonts w:ascii="Calibri" w:eastAsia="Calibri" w:hAnsi="Calibri" w:cs="Calibri"/>
          <w:i/>
          <w:sz w:val="20"/>
          <w:szCs w:val="20"/>
          <w:lang w:val="en-US"/>
        </w:rPr>
      </w:pPr>
    </w:p>
    <w:p w14:paraId="0C20263E" w14:textId="644148B0" w:rsidR="00AD4071" w:rsidRPr="00AD4071" w:rsidRDefault="00AD4071" w:rsidP="00AD4071">
      <w:pPr>
        <w:widowControl w:val="0"/>
        <w:autoSpaceDE w:val="0"/>
        <w:autoSpaceDN w:val="0"/>
        <w:spacing w:after="0" w:line="240" w:lineRule="auto"/>
        <w:rPr>
          <w:rFonts w:ascii="Calibri" w:eastAsia="Calibri" w:hAnsi="Calibri" w:cs="Calibri"/>
          <w:i/>
          <w:sz w:val="20"/>
          <w:szCs w:val="20"/>
          <w:lang w:val="en-US"/>
        </w:rPr>
      </w:pPr>
      <w:r w:rsidRPr="00AD4071">
        <w:rPr>
          <w:rFonts w:ascii="Calibri" w:eastAsia="Calibri" w:hAnsi="Calibri" w:cs="Calibri"/>
          <w:i/>
          <w:sz w:val="20"/>
          <w:szCs w:val="20"/>
          <w:lang w:val="en-US"/>
        </w:rPr>
        <w:t xml:space="preserve">*An impartial witness is independent of the study, who cannot be unfairly influenced by people involved with the study </w:t>
      </w:r>
      <w:r w:rsidR="00947D3C">
        <w:rPr>
          <w:rFonts w:ascii="Calibri" w:eastAsia="Calibri" w:hAnsi="Calibri" w:cs="Calibri"/>
          <w:i/>
          <w:sz w:val="20"/>
          <w:szCs w:val="20"/>
          <w:lang w:val="en-US"/>
        </w:rPr>
        <w:t>(</w:t>
      </w:r>
      <w:r w:rsidRPr="00AD4071">
        <w:rPr>
          <w:rFonts w:ascii="Calibri" w:eastAsia="Calibri" w:hAnsi="Calibri" w:cs="Calibri"/>
          <w:i/>
          <w:sz w:val="20"/>
          <w:szCs w:val="20"/>
          <w:lang w:val="en-US"/>
        </w:rPr>
        <w:t>e.g.</w:t>
      </w:r>
      <w:r w:rsidR="00947D3C">
        <w:rPr>
          <w:rFonts w:ascii="Calibri" w:eastAsia="Calibri" w:hAnsi="Calibri" w:cs="Calibri"/>
          <w:i/>
          <w:sz w:val="20"/>
          <w:szCs w:val="20"/>
          <w:lang w:val="en-US"/>
        </w:rPr>
        <w:t>,</w:t>
      </w:r>
      <w:r w:rsidRPr="00AD4071">
        <w:rPr>
          <w:rFonts w:ascii="Calibri" w:eastAsia="Calibri" w:hAnsi="Calibri" w:cs="Calibri"/>
          <w:i/>
          <w:sz w:val="20"/>
          <w:szCs w:val="20"/>
          <w:lang w:val="en-US"/>
        </w:rPr>
        <w:t xml:space="preserve"> an independent nurse </w:t>
      </w:r>
      <w:r w:rsidR="00947D3C">
        <w:rPr>
          <w:rFonts w:ascii="Calibri" w:eastAsia="Calibri" w:hAnsi="Calibri" w:cs="Calibri"/>
          <w:i/>
          <w:sz w:val="20"/>
          <w:szCs w:val="20"/>
          <w:lang w:val="en-US"/>
        </w:rPr>
        <w:t>or a</w:t>
      </w:r>
      <w:r w:rsidRPr="00AD4071">
        <w:rPr>
          <w:rFonts w:ascii="Calibri" w:eastAsia="Calibri" w:hAnsi="Calibri" w:cs="Calibri"/>
          <w:i/>
          <w:sz w:val="20"/>
          <w:szCs w:val="20"/>
          <w:lang w:val="en-US"/>
        </w:rPr>
        <w:t xml:space="preserve"> patient visitor</w:t>
      </w:r>
      <w:r w:rsidR="00947D3C">
        <w:rPr>
          <w:rFonts w:ascii="Calibri" w:eastAsia="Calibri" w:hAnsi="Calibri" w:cs="Calibri"/>
          <w:i/>
          <w:sz w:val="20"/>
          <w:szCs w:val="20"/>
          <w:lang w:val="en-US"/>
        </w:rPr>
        <w:t>)</w:t>
      </w:r>
    </w:p>
    <w:p w14:paraId="4867C209" w14:textId="77777777" w:rsidR="00AD4071" w:rsidRPr="00AD4071" w:rsidRDefault="00AD4071" w:rsidP="00D5496E">
      <w:pPr>
        <w:widowControl w:val="0"/>
        <w:autoSpaceDE w:val="0"/>
        <w:autoSpaceDN w:val="0"/>
        <w:spacing w:line="243" w:lineRule="atLeast"/>
        <w:rPr>
          <w:rFonts w:ascii="Calibri" w:eastAsia="Calibri" w:hAnsi="Calibri" w:cs="Calibri"/>
          <w:lang w:val="en"/>
        </w:rPr>
      </w:pPr>
    </w:p>
    <w:p w14:paraId="3A5AB56B" w14:textId="77777777" w:rsidR="00AD4071" w:rsidRPr="00AD4071" w:rsidRDefault="00AD4071" w:rsidP="00AD4071">
      <w:pPr>
        <w:widowControl w:val="0"/>
        <w:autoSpaceDE w:val="0"/>
        <w:autoSpaceDN w:val="0"/>
        <w:spacing w:after="0" w:line="243" w:lineRule="atLeast"/>
        <w:rPr>
          <w:rFonts w:ascii="Calibri" w:eastAsia="Calibri" w:hAnsi="Calibri" w:cs="Calibri"/>
          <w:lang w:val="en-US"/>
        </w:rPr>
      </w:pPr>
      <w:r w:rsidRPr="00AD4071">
        <w:rPr>
          <w:rFonts w:ascii="Calibri" w:eastAsia="Calibri" w:hAnsi="Calibri" w:cs="Calibri"/>
          <w:lang w:val="en"/>
        </w:rPr>
        <w:t>Date (dd/mmm/</w:t>
      </w:r>
      <w:proofErr w:type="spellStart"/>
      <w:r w:rsidRPr="00AD4071">
        <w:rPr>
          <w:rFonts w:ascii="Calibri" w:eastAsia="Calibri" w:hAnsi="Calibri" w:cs="Calibri"/>
          <w:lang w:val="en"/>
        </w:rPr>
        <w:t>yyyy</w:t>
      </w:r>
      <w:proofErr w:type="spellEnd"/>
      <w:r w:rsidRPr="00AD4071">
        <w:rPr>
          <w:rFonts w:ascii="Calibri" w:eastAsia="Calibri" w:hAnsi="Calibri" w:cs="Calibri"/>
          <w:lang w:val="en"/>
        </w:rPr>
        <w:t xml:space="preserve">): </w:t>
      </w:r>
      <w:r w:rsidRPr="00AD4071">
        <w:rPr>
          <w:rFonts w:ascii="Calibri" w:eastAsia="Calibri" w:hAnsi="Calibri" w:cs="Calibri"/>
          <w:u w:val="single"/>
          <w:lang w:val="en-US"/>
        </w:rPr>
        <w:t xml:space="preserve">       </w:t>
      </w:r>
      <w:r w:rsidRPr="00AD4071">
        <w:rPr>
          <w:rFonts w:ascii="Calibri" w:eastAsia="Calibri" w:hAnsi="Calibri" w:cs="Calibri"/>
          <w:lang w:val="en-US"/>
        </w:rPr>
        <w:t xml:space="preserve">/ </w:t>
      </w:r>
      <w:r w:rsidRPr="00AD4071">
        <w:rPr>
          <w:rFonts w:ascii="Calibri" w:eastAsia="Calibri" w:hAnsi="Calibri" w:cs="Calibri"/>
          <w:u w:val="single"/>
          <w:lang w:val="en-US"/>
        </w:rPr>
        <w:t xml:space="preserve">       </w:t>
      </w:r>
      <w:r w:rsidRPr="00AD4071">
        <w:rPr>
          <w:rFonts w:ascii="Calibri" w:eastAsia="Calibri" w:hAnsi="Calibri" w:cs="Calibri"/>
          <w:lang w:val="en-US"/>
        </w:rPr>
        <w:t xml:space="preserve">/ </w:t>
      </w:r>
      <w:r w:rsidRPr="00AD4071">
        <w:rPr>
          <w:rFonts w:ascii="Calibri" w:eastAsia="Calibri" w:hAnsi="Calibri" w:cs="Calibri"/>
          <w:u w:val="single"/>
          <w:lang w:val="en-US"/>
        </w:rPr>
        <w:t xml:space="preserve">          </w:t>
      </w:r>
      <w:r w:rsidRPr="00AD4071">
        <w:rPr>
          <w:rFonts w:ascii="Calibri" w:eastAsia="Calibri" w:hAnsi="Calibri" w:cs="Calibri"/>
          <w:lang w:val="en-US"/>
        </w:rPr>
        <w:tab/>
      </w:r>
      <w:r w:rsidRPr="00AD4071">
        <w:rPr>
          <w:rFonts w:ascii="Calibri" w:eastAsia="Calibri" w:hAnsi="Calibri" w:cs="Calibri"/>
          <w:lang w:val="en-US"/>
        </w:rPr>
        <w:tab/>
        <w:t xml:space="preserve">                               Time: </w:t>
      </w:r>
      <w:r w:rsidRPr="00AD4071">
        <w:rPr>
          <w:rFonts w:ascii="Calibri" w:eastAsia="Calibri" w:hAnsi="Calibri" w:cs="Calibri"/>
          <w:u w:val="single"/>
          <w:lang w:val="en-US"/>
        </w:rPr>
        <w:t xml:space="preserve">    </w:t>
      </w:r>
      <w:proofErr w:type="gramStart"/>
      <w:r w:rsidRPr="00AD4071">
        <w:rPr>
          <w:rFonts w:ascii="Calibri" w:eastAsia="Calibri" w:hAnsi="Calibri" w:cs="Calibri"/>
          <w:u w:val="single"/>
          <w:lang w:val="en-US"/>
        </w:rPr>
        <w:t xml:space="preserve">  :</w:t>
      </w:r>
      <w:proofErr w:type="gramEnd"/>
      <w:r w:rsidRPr="00AD4071">
        <w:rPr>
          <w:rFonts w:ascii="Calibri" w:eastAsia="Calibri" w:hAnsi="Calibri" w:cs="Calibri"/>
          <w:u w:val="single"/>
          <w:lang w:val="en-US"/>
        </w:rPr>
        <w:t xml:space="preserve">      </w:t>
      </w:r>
      <w:r w:rsidRPr="00AD4071">
        <w:rPr>
          <w:rFonts w:ascii="Calibri" w:eastAsia="Calibri" w:hAnsi="Calibri" w:cs="Calibri"/>
          <w:lang w:val="en-US"/>
        </w:rPr>
        <w:t xml:space="preserve">   (24hr)</w:t>
      </w:r>
    </w:p>
    <w:p w14:paraId="0E95F6A0" w14:textId="0BF104D8" w:rsidR="00AD4071" w:rsidRPr="00AD4071" w:rsidRDefault="008564BF" w:rsidP="00AD4071">
      <w:pPr>
        <w:widowControl w:val="0"/>
        <w:pBdr>
          <w:bottom w:val="single" w:sz="12" w:space="1" w:color="auto"/>
        </w:pBdr>
        <w:autoSpaceDE w:val="0"/>
        <w:autoSpaceDN w:val="0"/>
        <w:spacing w:after="0" w:line="243" w:lineRule="atLeast"/>
        <w:rPr>
          <w:rFonts w:ascii="Calibri" w:eastAsia="Calibri" w:hAnsi="Calibri" w:cs="Calibri"/>
          <w:lang w:val="en"/>
        </w:rPr>
      </w:pPr>
      <w:r>
        <w:rPr>
          <w:rFonts w:ascii="Calibri" w:eastAsia="Calibri" w:hAnsi="Calibri" w:cs="Calibri"/>
          <w:lang w:val="en"/>
        </w:rPr>
        <w:br/>
      </w:r>
    </w:p>
    <w:p w14:paraId="2A230E73" w14:textId="77777777" w:rsidR="00AD4071" w:rsidRPr="00AD4071" w:rsidRDefault="00AD4071" w:rsidP="00D5496E">
      <w:pPr>
        <w:widowControl w:val="0"/>
        <w:autoSpaceDE w:val="0"/>
        <w:autoSpaceDN w:val="0"/>
        <w:spacing w:after="0" w:line="240" w:lineRule="auto"/>
        <w:rPr>
          <w:rFonts w:ascii="Calibri" w:eastAsia="Calibri" w:hAnsi="Calibri" w:cs="Calibri"/>
          <w:b/>
          <w:lang w:val="en"/>
        </w:rPr>
      </w:pPr>
    </w:p>
    <w:p w14:paraId="1DEE1FB5" w14:textId="77777777" w:rsidR="00AD4071" w:rsidRPr="00AD4071" w:rsidRDefault="00AD4071" w:rsidP="00D5496E">
      <w:pPr>
        <w:widowControl w:val="0"/>
        <w:autoSpaceDE w:val="0"/>
        <w:autoSpaceDN w:val="0"/>
        <w:spacing w:after="0" w:line="240" w:lineRule="auto"/>
        <w:rPr>
          <w:rFonts w:ascii="Calibri" w:eastAsia="Calibri" w:hAnsi="Calibri" w:cs="Calibri"/>
          <w:b/>
          <w:lang w:val="en"/>
        </w:rPr>
      </w:pPr>
      <w:r w:rsidRPr="00AD4071">
        <w:rPr>
          <w:rFonts w:ascii="Calibri" w:eastAsia="Calibri" w:hAnsi="Calibri" w:cs="Calibri"/>
          <w:b/>
          <w:lang w:val="en"/>
        </w:rPr>
        <w:t>To be completed by the delegated site staff obtaining consent</w:t>
      </w:r>
    </w:p>
    <w:p w14:paraId="534312A2" w14:textId="77777777" w:rsidR="00AD4071" w:rsidRPr="00AD4071" w:rsidRDefault="00AD4071" w:rsidP="00D5496E">
      <w:pPr>
        <w:widowControl w:val="0"/>
        <w:autoSpaceDE w:val="0"/>
        <w:autoSpaceDN w:val="0"/>
        <w:spacing w:after="0" w:line="240" w:lineRule="auto"/>
        <w:rPr>
          <w:rFonts w:ascii="Calibri" w:eastAsia="Calibri" w:hAnsi="Calibri" w:cs="Calibri"/>
          <w:b/>
          <w:lang w:val="en"/>
        </w:rPr>
      </w:pPr>
    </w:p>
    <w:p w14:paraId="4F2EAD50" w14:textId="77777777" w:rsidR="00AD4071" w:rsidRPr="00AD4071" w:rsidRDefault="00AD4071" w:rsidP="00D5496E">
      <w:pPr>
        <w:widowControl w:val="0"/>
        <w:autoSpaceDE w:val="0"/>
        <w:autoSpaceDN w:val="0"/>
        <w:spacing w:after="0" w:line="240" w:lineRule="auto"/>
        <w:ind w:right="323"/>
        <w:rPr>
          <w:rFonts w:ascii="Calibri" w:eastAsia="Calibri" w:hAnsi="Calibri" w:cs="Calibri"/>
          <w:lang w:val="en-US"/>
        </w:rPr>
      </w:pPr>
      <w:r w:rsidRPr="00AD4071">
        <w:rPr>
          <w:rFonts w:ascii="Calibri" w:eastAsia="Calibri" w:hAnsi="Calibri" w:cs="Calibri"/>
          <w:lang w:val="en-US"/>
        </w:rPr>
        <w:t>I hereby declare that I have provided complete and accurate information about the study, and I have answered all questions.</w:t>
      </w:r>
    </w:p>
    <w:p w14:paraId="4CBBB572" w14:textId="77777777" w:rsidR="00AD4071" w:rsidRPr="00AD4071" w:rsidRDefault="00AD4071" w:rsidP="00AD4071">
      <w:pPr>
        <w:widowControl w:val="0"/>
        <w:autoSpaceDE w:val="0"/>
        <w:autoSpaceDN w:val="0"/>
        <w:spacing w:before="120" w:after="0" w:line="240" w:lineRule="auto"/>
        <w:ind w:right="323"/>
        <w:rPr>
          <w:rFonts w:ascii="Calibri" w:eastAsia="Calibri" w:hAnsi="Calibri" w:cs="Calibri"/>
          <w:lang w:val="en-US"/>
        </w:rPr>
      </w:pPr>
      <w:r w:rsidRPr="00AD4071">
        <w:rPr>
          <w:rFonts w:ascii="Calibri" w:eastAsia="Calibri" w:hAnsi="Calibri" w:cs="Calibri"/>
          <w:lang w:val="en-US"/>
        </w:rPr>
        <w:t xml:space="preserve">If new information becomes known during the study that could affect the consent for participation, I will inform the personal legal representative </w:t>
      </w:r>
      <w:r w:rsidRPr="00AD4071">
        <w:rPr>
          <w:rFonts w:ascii="Calibri" w:eastAsia="Calibri" w:hAnsi="Calibri" w:cs="Calibri"/>
          <w:i/>
          <w:iCs/>
          <w:lang w:val="en-US"/>
        </w:rPr>
        <w:t>(England/Wales/Northern Ireland)</w:t>
      </w:r>
      <w:r w:rsidRPr="00AD4071">
        <w:rPr>
          <w:rFonts w:ascii="Calibri" w:eastAsia="Calibri" w:hAnsi="Calibri" w:cs="Calibri"/>
          <w:lang w:val="en-US"/>
        </w:rPr>
        <w:t xml:space="preserve"> or Nearest Relative/Guardian/Welfare Attorney </w:t>
      </w:r>
      <w:r w:rsidRPr="00AD4071">
        <w:rPr>
          <w:rFonts w:ascii="Calibri" w:eastAsia="Calibri" w:hAnsi="Calibri" w:cs="Calibri"/>
          <w:i/>
          <w:iCs/>
          <w:lang w:val="en-US"/>
        </w:rPr>
        <w:t>(Scotland)</w:t>
      </w:r>
      <w:r w:rsidRPr="00AD4071">
        <w:rPr>
          <w:rFonts w:ascii="Calibri" w:eastAsia="Calibri" w:hAnsi="Calibri" w:cs="Calibri"/>
          <w:lang w:val="en-US"/>
        </w:rPr>
        <w:t xml:space="preserve"> in good time.</w:t>
      </w:r>
    </w:p>
    <w:p w14:paraId="582CB905" w14:textId="77777777" w:rsidR="00AD4071" w:rsidRPr="00AD4071" w:rsidRDefault="00AD4071" w:rsidP="00AD4071">
      <w:pPr>
        <w:widowControl w:val="0"/>
        <w:autoSpaceDE w:val="0"/>
        <w:autoSpaceDN w:val="0"/>
        <w:spacing w:before="11" w:after="0" w:line="240" w:lineRule="auto"/>
        <w:rPr>
          <w:rFonts w:ascii="Calibri" w:eastAsia="Calibri" w:hAnsi="Calibri" w:cs="Calibri"/>
          <w:sz w:val="20"/>
          <w:szCs w:val="20"/>
          <w:lang w:val="en-US"/>
        </w:rPr>
      </w:pPr>
    </w:p>
    <w:p w14:paraId="46C2D027" w14:textId="77777777" w:rsidR="00AD4071" w:rsidRPr="00AD4071" w:rsidRDefault="00AD4071" w:rsidP="00AD4071">
      <w:pPr>
        <w:widowControl w:val="0"/>
        <w:autoSpaceDE w:val="0"/>
        <w:autoSpaceDN w:val="0"/>
        <w:spacing w:after="0" w:line="240" w:lineRule="auto"/>
        <w:rPr>
          <w:rFonts w:ascii="Calibri" w:eastAsia="Calibri" w:hAnsi="Calibri" w:cs="Calibri"/>
          <w:sz w:val="20"/>
          <w:szCs w:val="20"/>
          <w:lang w:val="en-US"/>
        </w:rPr>
      </w:pPr>
      <w:r w:rsidRPr="00AD4071">
        <w:rPr>
          <w:rFonts w:ascii="Calibri" w:eastAsia="Calibri" w:hAnsi="Calibri" w:cs="Calibri"/>
          <w:lang w:val="en"/>
        </w:rPr>
        <w:t>Investigator name (or delegate): ____________________________Signature: _____________________</w:t>
      </w:r>
    </w:p>
    <w:p w14:paraId="3AB8521E" w14:textId="77777777" w:rsidR="00AD4071" w:rsidRPr="00AD4071" w:rsidRDefault="00AD4071" w:rsidP="00D5496E">
      <w:pPr>
        <w:widowControl w:val="0"/>
        <w:autoSpaceDE w:val="0"/>
        <w:autoSpaceDN w:val="0"/>
        <w:spacing w:after="0" w:line="240" w:lineRule="auto"/>
        <w:rPr>
          <w:rFonts w:ascii="Calibri" w:eastAsia="Calibri" w:hAnsi="Calibri" w:cs="Calibri"/>
          <w:lang w:val="en"/>
        </w:rPr>
      </w:pPr>
    </w:p>
    <w:p w14:paraId="4C331C98" w14:textId="77777777" w:rsidR="00AD4071" w:rsidRPr="00AD4071" w:rsidRDefault="00AD4071" w:rsidP="00AD4071">
      <w:pPr>
        <w:widowControl w:val="0"/>
        <w:autoSpaceDE w:val="0"/>
        <w:autoSpaceDN w:val="0"/>
        <w:spacing w:before="118" w:after="0" w:line="240" w:lineRule="auto"/>
        <w:rPr>
          <w:rFonts w:ascii="Calibri" w:eastAsia="Calibri" w:hAnsi="Calibri" w:cs="Calibri"/>
          <w:lang w:val="en"/>
        </w:rPr>
      </w:pPr>
      <w:r w:rsidRPr="00AD4071">
        <w:rPr>
          <w:rFonts w:ascii="Calibri" w:eastAsia="Calibri" w:hAnsi="Calibri" w:cs="Calibri"/>
          <w:lang w:val="en"/>
        </w:rPr>
        <w:t>Date (dd/mmm/</w:t>
      </w:r>
      <w:proofErr w:type="spellStart"/>
      <w:r w:rsidRPr="00AD4071">
        <w:rPr>
          <w:rFonts w:ascii="Calibri" w:eastAsia="Calibri" w:hAnsi="Calibri" w:cs="Calibri"/>
          <w:lang w:val="en"/>
        </w:rPr>
        <w:t>yyyy</w:t>
      </w:r>
      <w:proofErr w:type="spellEnd"/>
      <w:r w:rsidRPr="00AD4071">
        <w:rPr>
          <w:rFonts w:ascii="Calibri" w:eastAsia="Calibri" w:hAnsi="Calibri" w:cs="Calibri"/>
          <w:lang w:val="en"/>
        </w:rPr>
        <w:t xml:space="preserve">): </w:t>
      </w:r>
      <w:r w:rsidRPr="00AD4071">
        <w:rPr>
          <w:rFonts w:ascii="Calibri" w:eastAsia="Calibri" w:hAnsi="Calibri" w:cs="Calibri"/>
          <w:u w:val="single"/>
          <w:lang w:val="en-US"/>
        </w:rPr>
        <w:t xml:space="preserve">       </w:t>
      </w:r>
      <w:r w:rsidRPr="00AD4071">
        <w:rPr>
          <w:rFonts w:ascii="Calibri" w:eastAsia="Calibri" w:hAnsi="Calibri" w:cs="Calibri"/>
          <w:lang w:val="en-US"/>
        </w:rPr>
        <w:t xml:space="preserve">/ </w:t>
      </w:r>
      <w:r w:rsidRPr="00AD4071">
        <w:rPr>
          <w:rFonts w:ascii="Calibri" w:eastAsia="Calibri" w:hAnsi="Calibri" w:cs="Calibri"/>
          <w:u w:val="single"/>
          <w:lang w:val="en-US"/>
        </w:rPr>
        <w:t>    </w:t>
      </w:r>
      <w:r w:rsidRPr="00AD4071">
        <w:rPr>
          <w:rFonts w:ascii="Calibri" w:eastAsia="Calibri" w:hAnsi="Calibri" w:cs="Calibri"/>
          <w:spacing w:val="20"/>
          <w:u w:val="single"/>
          <w:lang w:val="en-US"/>
        </w:rPr>
        <w:t xml:space="preserve">   </w:t>
      </w:r>
      <w:r w:rsidRPr="00AD4071">
        <w:rPr>
          <w:rFonts w:ascii="Calibri" w:eastAsia="Calibri" w:hAnsi="Calibri" w:cs="Calibri"/>
          <w:lang w:val="en-US"/>
        </w:rPr>
        <w:t xml:space="preserve">/ </w:t>
      </w:r>
      <w:r w:rsidRPr="00AD4071">
        <w:rPr>
          <w:rFonts w:ascii="Calibri" w:eastAsia="Calibri" w:hAnsi="Calibri" w:cs="Calibri"/>
          <w:u w:val="single"/>
          <w:lang w:val="en-US"/>
        </w:rPr>
        <w:t xml:space="preserve">        </w:t>
      </w:r>
      <w:r w:rsidRPr="00AD4071">
        <w:rPr>
          <w:rFonts w:ascii="Calibri" w:eastAsia="Calibri" w:hAnsi="Calibri" w:cs="Calibri"/>
          <w:spacing w:val="11"/>
          <w:u w:val="single"/>
          <w:lang w:val="en-US"/>
        </w:rPr>
        <w:t xml:space="preserve">      </w:t>
      </w:r>
    </w:p>
    <w:p w14:paraId="435AEE68" w14:textId="77777777" w:rsidR="00746446" w:rsidRDefault="00746446" w:rsidP="00A24E1D">
      <w:pPr>
        <w:autoSpaceDE w:val="0"/>
        <w:autoSpaceDN w:val="0"/>
        <w:adjustRightInd w:val="0"/>
        <w:rPr>
          <w:rFonts w:cstheme="minorHAnsi"/>
          <w:b/>
          <w:bCs/>
        </w:rPr>
      </w:pPr>
    </w:p>
    <w:bookmarkEnd w:id="121"/>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D5496E" w:rsidRDefault="009136BF" w:rsidP="009136BF">
      <w:pPr>
        <w:tabs>
          <w:tab w:val="left" w:pos="1170"/>
          <w:tab w:val="left" w:pos="1620"/>
        </w:tabs>
        <w:spacing w:after="60"/>
        <w:rPr>
          <w:rFonts w:cstheme="minorHAnsi"/>
          <w:i/>
          <w:iCs/>
        </w:rPr>
      </w:pPr>
    </w:p>
    <w:p w14:paraId="40629C92" w14:textId="4FBF64D4" w:rsidR="009136BF" w:rsidRPr="00D5496E" w:rsidRDefault="009136BF" w:rsidP="00D5496E">
      <w:pPr>
        <w:tabs>
          <w:tab w:val="left" w:pos="1170"/>
          <w:tab w:val="left" w:pos="1620"/>
        </w:tabs>
        <w:spacing w:after="0"/>
        <w:jc w:val="center"/>
        <w:rPr>
          <w:i/>
          <w:iCs/>
        </w:rPr>
      </w:pPr>
      <w:r w:rsidRPr="00D5496E">
        <w:rPr>
          <w:i/>
          <w:iCs/>
        </w:rPr>
        <w:t xml:space="preserve">1 </w:t>
      </w:r>
      <w:r w:rsidR="36BF6C14" w:rsidRPr="00D5496E">
        <w:rPr>
          <w:i/>
          <w:iCs/>
        </w:rPr>
        <w:t xml:space="preserve">original </w:t>
      </w:r>
      <w:r w:rsidRPr="00D5496E">
        <w:rPr>
          <w:i/>
          <w:iCs/>
        </w:rPr>
        <w:t xml:space="preserve">copy for </w:t>
      </w:r>
      <w:r w:rsidR="12B5CEE0" w:rsidRPr="00D5496E">
        <w:rPr>
          <w:i/>
          <w:iCs/>
        </w:rPr>
        <w:t>ISF</w:t>
      </w:r>
      <w:r w:rsidRPr="00D5496E">
        <w:rPr>
          <w:i/>
          <w:iCs/>
        </w:rPr>
        <w:t xml:space="preserve">; 1 copy for </w:t>
      </w:r>
      <w:r w:rsidR="038C0A00" w:rsidRPr="00D5496E">
        <w:rPr>
          <w:i/>
          <w:iCs/>
        </w:rPr>
        <w:t>participant</w:t>
      </w:r>
      <w:r w:rsidR="00A5543C" w:rsidRPr="00D5496E">
        <w:rPr>
          <w:i/>
          <w:iCs/>
        </w:rPr>
        <w:t>;</w:t>
      </w:r>
      <w:r w:rsidRPr="00D5496E">
        <w:rPr>
          <w:i/>
          <w:iCs/>
        </w:rPr>
        <w:t xml:space="preserve"> 1 copy for hospital notes</w:t>
      </w:r>
    </w:p>
    <w:p w14:paraId="6278E0CD" w14:textId="166C8698" w:rsidR="39586DA1" w:rsidRPr="00D5496E" w:rsidRDefault="39586DA1" w:rsidP="00D5496E">
      <w:pPr>
        <w:tabs>
          <w:tab w:val="left" w:pos="1170"/>
          <w:tab w:val="left" w:pos="1620"/>
        </w:tabs>
        <w:spacing w:after="0"/>
        <w:jc w:val="center"/>
        <w:rPr>
          <w:i/>
          <w:iCs/>
        </w:rPr>
      </w:pPr>
    </w:p>
    <w:p w14:paraId="221D6BFA" w14:textId="77777777" w:rsidR="009136BF" w:rsidRPr="00D5496E" w:rsidRDefault="009136BF" w:rsidP="009136BF">
      <w:pPr>
        <w:tabs>
          <w:tab w:val="left" w:pos="1170"/>
          <w:tab w:val="left" w:pos="1620"/>
        </w:tabs>
        <w:spacing w:after="60"/>
        <w:jc w:val="center"/>
        <w:rPr>
          <w:rFonts w:cstheme="minorHAnsi"/>
          <w:i/>
          <w:iCs/>
        </w:rPr>
      </w:pPr>
      <w:r w:rsidRPr="00D5496E">
        <w:rPr>
          <w:rFonts w:cstheme="minorHAnsi"/>
          <w:i/>
          <w:iCs/>
        </w:rPr>
        <w:t xml:space="preserve">To ensure confidence in the process and minimise risk of loss, all consent forms </w:t>
      </w:r>
      <w:r w:rsidRPr="00D5496E">
        <w:rPr>
          <w:rFonts w:cstheme="minorHAnsi"/>
          <w:i/>
          <w:iCs/>
          <w:u w:val="single"/>
        </w:rPr>
        <w:t>must</w:t>
      </w:r>
      <w:r w:rsidRPr="00D5496E">
        <w:rPr>
          <w:rFonts w:cstheme="minorHAnsi"/>
          <w:i/>
          <w:iCs/>
        </w:rPr>
        <w:t xml:space="preserve"> be printed, presented, and stored in double sided format</w:t>
      </w:r>
    </w:p>
    <w:bookmarkEnd w:id="120"/>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FB1934">
      <w:headerReference w:type="default" r:id="rId18"/>
      <w:footerReference w:type="default" r:id="rId19"/>
      <w:headerReference w:type="first" r:id="rId20"/>
      <w:footerReference w:type="first" r:id="rId21"/>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C4E06" w14:textId="77777777" w:rsidR="00E734D3" w:rsidRDefault="00E734D3" w:rsidP="00813E93">
      <w:pPr>
        <w:spacing w:after="0" w:line="240" w:lineRule="auto"/>
      </w:pPr>
      <w:r>
        <w:separator/>
      </w:r>
    </w:p>
  </w:endnote>
  <w:endnote w:type="continuationSeparator" w:id="0">
    <w:p w14:paraId="0604A115" w14:textId="77777777" w:rsidR="00E734D3" w:rsidRDefault="00E734D3" w:rsidP="00813E93">
      <w:pPr>
        <w:spacing w:after="0" w:line="240" w:lineRule="auto"/>
      </w:pPr>
      <w:r>
        <w:continuationSeparator/>
      </w:r>
    </w:p>
  </w:endnote>
  <w:endnote w:type="continuationNotice" w:id="1">
    <w:p w14:paraId="0B37F620" w14:textId="77777777" w:rsidR="00E734D3" w:rsidRDefault="00E73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5967F" w14:textId="77777777" w:rsidR="00CF2B20" w:rsidRDefault="00CF2B20">
    <w:pPr>
      <w:pStyle w:val="Footer"/>
    </w:pPr>
  </w:p>
  <w:p w14:paraId="07D15F2E" w14:textId="4D24DE39" w:rsidR="00813E93" w:rsidRDefault="70BFFBB4">
    <w:pPr>
      <w:pStyle w:val="Footer"/>
    </w:pPr>
    <w:r>
      <w:t>REMAP-CAP PerLRIS-ICF_AM42</w:t>
    </w:r>
    <w:r w:rsidR="00F742E7">
      <w:t>_</w:t>
    </w:r>
    <w:r>
      <w:t xml:space="preserve">IRAS  237150 </w:t>
    </w:r>
    <w:r w:rsidR="00F37AE9">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00F742E7">
              <w:t xml:space="preserve">                                                                                   </w:t>
            </w:r>
            <w:r>
              <w:t xml:space="preserve">Page </w:t>
            </w:r>
            <w:r w:rsidR="00F37AE9" w:rsidRPr="70BFFBB4">
              <w:rPr>
                <w:b/>
                <w:bCs/>
                <w:noProof/>
              </w:rPr>
              <w:fldChar w:fldCharType="begin"/>
            </w:r>
            <w:r w:rsidR="00F37AE9" w:rsidRPr="70BFFBB4">
              <w:rPr>
                <w:b/>
                <w:bCs/>
              </w:rPr>
              <w:instrText xml:space="preserve"> PAGE </w:instrText>
            </w:r>
            <w:r w:rsidR="00F37AE9" w:rsidRPr="70BFFBB4">
              <w:rPr>
                <w:b/>
                <w:bCs/>
                <w:sz w:val="24"/>
                <w:szCs w:val="24"/>
              </w:rPr>
              <w:fldChar w:fldCharType="separate"/>
            </w:r>
            <w:r w:rsidRPr="70BFFBB4">
              <w:rPr>
                <w:b/>
                <w:bCs/>
                <w:noProof/>
              </w:rPr>
              <w:t>2</w:t>
            </w:r>
            <w:r w:rsidR="00F37AE9" w:rsidRPr="70BFFBB4">
              <w:rPr>
                <w:b/>
                <w:bCs/>
                <w:noProof/>
              </w:rPr>
              <w:fldChar w:fldCharType="end"/>
            </w:r>
            <w:r>
              <w:t xml:space="preserve"> of </w:t>
            </w:r>
            <w:r w:rsidR="00F37AE9" w:rsidRPr="70BFFBB4">
              <w:rPr>
                <w:b/>
                <w:bCs/>
                <w:noProof/>
              </w:rPr>
              <w:fldChar w:fldCharType="begin"/>
            </w:r>
            <w:r w:rsidR="00F37AE9" w:rsidRPr="70BFFBB4">
              <w:rPr>
                <w:b/>
                <w:bCs/>
              </w:rPr>
              <w:instrText xml:space="preserve"> NUMPAGES  </w:instrText>
            </w:r>
            <w:r w:rsidR="00F37AE9" w:rsidRPr="70BFFBB4">
              <w:rPr>
                <w:b/>
                <w:bCs/>
                <w:sz w:val="24"/>
                <w:szCs w:val="24"/>
              </w:rPr>
              <w:fldChar w:fldCharType="separate"/>
            </w:r>
            <w:r w:rsidRPr="70BFFBB4">
              <w:rPr>
                <w:b/>
                <w:bCs/>
                <w:noProof/>
              </w:rPr>
              <w:t>2</w:t>
            </w:r>
            <w:r w:rsidR="00F37AE9" w:rsidRPr="70BFFBB4">
              <w:rPr>
                <w:b/>
                <w:bCs/>
                <w:noProof/>
              </w:rPr>
              <w:fldChar w:fldCharType="end"/>
            </w:r>
          </w:sdtContent>
        </w:sdt>
      </w:sdtContent>
    </w:sdt>
  </w:p>
  <w:p w14:paraId="1BBF11B1" w14:textId="5BE1AAA2" w:rsidR="00CF2B20" w:rsidRPr="00CF2B20" w:rsidRDefault="1765D327" w:rsidP="00CF2B20">
    <w:pPr>
      <w:pStyle w:val="Footer"/>
    </w:pPr>
    <w:r>
      <w:t>V1.</w:t>
    </w:r>
    <w:ins w:id="123" w:author="Anjum, Aisha" w:date="2025-01-17T17:24:00Z">
      <w:r>
        <w:t>20</w:t>
      </w:r>
    </w:ins>
    <w:del w:id="124" w:author="Anjum, Aisha" w:date="2025-01-17T17:24:00Z">
      <w:r w:rsidR="00CF2B20" w:rsidDel="1765D327">
        <w:delText>19</w:delText>
      </w:r>
    </w:del>
    <w:r>
      <w:t xml:space="preserve"> </w:t>
    </w:r>
    <w:del w:id="125" w:author="Anjum, Aisha" w:date="2025-01-17T17:24:00Z">
      <w:r w:rsidR="00CF2B20" w:rsidDel="1765D327">
        <w:delText>13</w:delText>
      </w:r>
    </w:del>
    <w:ins w:id="126" w:author="Anjum, Aisha" w:date="2025-01-17T17:24:00Z">
      <w:r>
        <w:t>17</w:t>
      </w:r>
    </w:ins>
    <w:r w:rsidRPr="1765D327">
      <w:rPr>
        <w:vertAlign w:val="superscript"/>
      </w:rPr>
      <w:t>th</w:t>
    </w:r>
    <w:r>
      <w:t xml:space="preserve"> </w:t>
    </w:r>
    <w:del w:id="127" w:author="Anjum, Aisha" w:date="2025-01-17T17:24:00Z">
      <w:r w:rsidR="00CF2B20" w:rsidDel="1765D327">
        <w:delText>November</w:delText>
      </w:r>
    </w:del>
    <w:ins w:id="128" w:author="Anjum, Aisha" w:date="2025-01-17T17:24:00Z">
      <w:r>
        <w:t>January</w:t>
      </w:r>
    </w:ins>
    <w:r>
      <w:t xml:space="preserve"> 202</w:t>
    </w:r>
    <w:ins w:id="129" w:author="Anjum, Aisha" w:date="2025-01-17T17:24:00Z">
      <w:r>
        <w:t>5</w:t>
      </w:r>
    </w:ins>
    <w:del w:id="130" w:author="Anjum, Aisha" w:date="2025-01-17T17:24:00Z">
      <w:r w:rsidR="00CF2B20" w:rsidDel="1765D327">
        <w:delText>4</w:delText>
      </w:r>
    </w:del>
    <w:r>
      <w:t xml:space="preserve">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534CD" w14:textId="3265D94E" w:rsidR="00032D8B" w:rsidRDefault="70BFFBB4" w:rsidP="00032D8B">
    <w:pPr>
      <w:pStyle w:val="Footer"/>
    </w:pPr>
    <w:r>
      <w:t>REMAP-CAP PerLRIS-ICF_AM42</w:t>
    </w:r>
    <w:r w:rsidR="00864A9F">
      <w:t>_</w:t>
    </w:r>
    <w:r>
      <w:t xml:space="preserve">IRAS  237150 </w:t>
    </w:r>
    <w:r w:rsidR="00032D8B">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00864A9F">
              <w:t xml:space="preserve">                                                                             </w:t>
            </w:r>
            <w:r>
              <w:t xml:space="preserve">Page </w:t>
            </w:r>
            <w:r w:rsidR="00032D8B" w:rsidRPr="70BFFBB4">
              <w:rPr>
                <w:b/>
                <w:bCs/>
                <w:sz w:val="24"/>
                <w:szCs w:val="24"/>
              </w:rPr>
              <w:fldChar w:fldCharType="begin"/>
            </w:r>
            <w:r w:rsidR="00032D8B" w:rsidRPr="70BFFBB4">
              <w:rPr>
                <w:b/>
                <w:bCs/>
              </w:rPr>
              <w:instrText xml:space="preserve"> PAGE </w:instrText>
            </w:r>
            <w:r w:rsidR="00032D8B" w:rsidRPr="70BFFBB4">
              <w:rPr>
                <w:b/>
                <w:bCs/>
                <w:sz w:val="24"/>
                <w:szCs w:val="24"/>
              </w:rPr>
              <w:fldChar w:fldCharType="separate"/>
            </w:r>
            <w:r w:rsidRPr="70BFFBB4">
              <w:rPr>
                <w:b/>
                <w:bCs/>
                <w:sz w:val="24"/>
                <w:szCs w:val="24"/>
              </w:rPr>
              <w:t>2</w:t>
            </w:r>
            <w:r w:rsidR="00032D8B" w:rsidRPr="70BFFBB4">
              <w:rPr>
                <w:b/>
                <w:bCs/>
                <w:sz w:val="24"/>
                <w:szCs w:val="24"/>
              </w:rPr>
              <w:fldChar w:fldCharType="end"/>
            </w:r>
            <w:r>
              <w:t xml:space="preserve"> of </w:t>
            </w:r>
            <w:r w:rsidR="00032D8B" w:rsidRPr="70BFFBB4">
              <w:rPr>
                <w:b/>
                <w:bCs/>
                <w:sz w:val="24"/>
                <w:szCs w:val="24"/>
              </w:rPr>
              <w:fldChar w:fldCharType="begin"/>
            </w:r>
            <w:r w:rsidR="00032D8B" w:rsidRPr="70BFFBB4">
              <w:rPr>
                <w:b/>
                <w:bCs/>
              </w:rPr>
              <w:instrText xml:space="preserve"> NUMPAGES  </w:instrText>
            </w:r>
            <w:r w:rsidR="00032D8B" w:rsidRPr="70BFFBB4">
              <w:rPr>
                <w:b/>
                <w:bCs/>
                <w:sz w:val="24"/>
                <w:szCs w:val="24"/>
              </w:rPr>
              <w:fldChar w:fldCharType="separate"/>
            </w:r>
            <w:r w:rsidRPr="70BFFBB4">
              <w:rPr>
                <w:b/>
                <w:bCs/>
                <w:sz w:val="24"/>
                <w:szCs w:val="24"/>
              </w:rPr>
              <w:t>5</w:t>
            </w:r>
            <w:r w:rsidR="00032D8B" w:rsidRPr="70BFFBB4">
              <w:rPr>
                <w:b/>
                <w:bCs/>
                <w:sz w:val="24"/>
                <w:szCs w:val="24"/>
              </w:rPr>
              <w:fldChar w:fldCharType="end"/>
            </w:r>
          </w:sdtContent>
        </w:sdt>
      </w:sdtContent>
    </w:sdt>
  </w:p>
  <w:p w14:paraId="4C77DCF5" w14:textId="3B4264D5" w:rsidR="00032D8B" w:rsidRDefault="1765D327">
    <w:pPr>
      <w:pStyle w:val="Footer"/>
    </w:pPr>
    <w:r>
      <w:t>V1.</w:t>
    </w:r>
    <w:ins w:id="131" w:author="Anjum, Aisha" w:date="2025-01-17T17:24:00Z">
      <w:r>
        <w:t>20</w:t>
      </w:r>
    </w:ins>
    <w:del w:id="132" w:author="Anjum, Aisha" w:date="2025-01-17T17:24:00Z">
      <w:r w:rsidR="00032D8B" w:rsidDel="1765D327">
        <w:delText>19</w:delText>
      </w:r>
    </w:del>
    <w:r>
      <w:t xml:space="preserve"> 1</w:t>
    </w:r>
    <w:ins w:id="133" w:author="Anjum, Aisha" w:date="2025-01-17T17:25:00Z">
      <w:r>
        <w:t>7</w:t>
      </w:r>
    </w:ins>
    <w:del w:id="134" w:author="Anjum, Aisha" w:date="2025-01-17T17:25:00Z">
      <w:r w:rsidR="00032D8B" w:rsidDel="1765D327">
        <w:delText>3</w:delText>
      </w:r>
    </w:del>
    <w:r w:rsidRPr="1765D327">
      <w:rPr>
        <w:vertAlign w:val="superscript"/>
      </w:rPr>
      <w:t>th</w:t>
    </w:r>
    <w:r>
      <w:t xml:space="preserve"> </w:t>
    </w:r>
    <w:del w:id="135" w:author="Anjum, Aisha" w:date="2025-01-17T17:25:00Z">
      <w:r w:rsidR="00032D8B" w:rsidDel="1765D327">
        <w:delText>November</w:delText>
      </w:r>
    </w:del>
    <w:ins w:id="136" w:author="Anjum, Aisha" w:date="2025-01-17T17:25:00Z">
      <w:r>
        <w:t>January</w:t>
      </w:r>
    </w:ins>
    <w:r>
      <w:t xml:space="preserve"> 202</w:t>
    </w:r>
    <w:del w:id="137" w:author="Anjum, Aisha" w:date="2025-01-17T17:25:00Z">
      <w:r w:rsidR="00032D8B" w:rsidDel="1765D327">
        <w:delText>4</w:delText>
      </w:r>
    </w:del>
    <w:ins w:id="138" w:author="Anjum, Aisha" w:date="2025-01-17T17:25:00Z">
      <w:r>
        <w:t>5</w:t>
      </w:r>
    </w:ins>
    <w:r>
      <w:t xml:space="preserve">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4BD14" w14:textId="77777777" w:rsidR="00E734D3" w:rsidRDefault="00E734D3" w:rsidP="00813E93">
      <w:pPr>
        <w:spacing w:after="0" w:line="240" w:lineRule="auto"/>
      </w:pPr>
      <w:r>
        <w:separator/>
      </w:r>
    </w:p>
  </w:footnote>
  <w:footnote w:type="continuationSeparator" w:id="0">
    <w:p w14:paraId="5A52F328" w14:textId="77777777" w:rsidR="00E734D3" w:rsidRDefault="00E734D3" w:rsidP="00813E93">
      <w:pPr>
        <w:spacing w:after="0" w:line="240" w:lineRule="auto"/>
      </w:pPr>
      <w:r>
        <w:continuationSeparator/>
      </w:r>
    </w:p>
  </w:footnote>
  <w:footnote w:type="continuationNotice" w:id="1">
    <w:p w14:paraId="3268D2BD" w14:textId="77777777" w:rsidR="00E734D3" w:rsidRDefault="00E734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70BFFBB4" w14:paraId="19E8EF9C" w14:textId="77777777" w:rsidTr="00D5496E">
      <w:trPr>
        <w:trHeight w:val="300"/>
      </w:trPr>
      <w:tc>
        <w:tcPr>
          <w:tcW w:w="3485" w:type="dxa"/>
        </w:tcPr>
        <w:p w14:paraId="6E03E3E5" w14:textId="7BEF3818" w:rsidR="70BFFBB4" w:rsidRDefault="70BFFBB4" w:rsidP="00D5496E">
          <w:pPr>
            <w:pStyle w:val="Header"/>
            <w:ind w:left="-115"/>
          </w:pPr>
        </w:p>
      </w:tc>
      <w:tc>
        <w:tcPr>
          <w:tcW w:w="3485" w:type="dxa"/>
        </w:tcPr>
        <w:p w14:paraId="054C14B6" w14:textId="51C2FAE2" w:rsidR="70BFFBB4" w:rsidRDefault="70BFFBB4" w:rsidP="00D5496E">
          <w:pPr>
            <w:pStyle w:val="Header"/>
            <w:jc w:val="center"/>
          </w:pPr>
        </w:p>
      </w:tc>
      <w:tc>
        <w:tcPr>
          <w:tcW w:w="3485" w:type="dxa"/>
        </w:tcPr>
        <w:p w14:paraId="59975690" w14:textId="58ACAF82" w:rsidR="70BFFBB4" w:rsidRDefault="70BFFBB4" w:rsidP="00D5496E">
          <w:pPr>
            <w:pStyle w:val="Header"/>
            <w:ind w:right="-115"/>
            <w:jc w:val="right"/>
          </w:pPr>
        </w:p>
      </w:tc>
    </w:tr>
  </w:tbl>
  <w:p w14:paraId="5528007E" w14:textId="3F8500B4" w:rsidR="70BFFBB4" w:rsidRDefault="70BFFBB4">
    <w:pPr>
      <w:pStyle w:val="Header"/>
    </w:pPr>
  </w:p>
  <w:p w14:paraId="51823F0D" w14:textId="77777777" w:rsidR="00C90DD6" w:rsidRDefault="00C90DD6" w:rsidP="00D549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63D88A57" w:rsidR="00032D8B" w:rsidRPr="004013F3" w:rsidRDefault="00032D8B" w:rsidP="00D5496E">
    <w:pPr>
      <w:pStyle w:val="Header"/>
      <w:tabs>
        <w:tab w:val="right" w:pos="8312"/>
      </w:tabs>
      <w:jc w:val="center"/>
      <w:rPr>
        <w:rFonts w:ascii="Calibri" w:eastAsia="Calibri" w:hAnsi="Calibri"/>
        <w:b/>
        <w:sz w:val="28"/>
        <w:szCs w:val="28"/>
      </w:rPr>
    </w:pPr>
    <w:r w:rsidRPr="00AA0C6F">
      <w:rPr>
        <w:rFonts w:ascii="Calibri" w:eastAsia="Calibri" w:hAnsi="Calibri"/>
        <w:b/>
        <w:sz w:val="28"/>
        <w:szCs w:val="28"/>
      </w:rPr>
      <w:t>Randomized, Embedded, Multifactorial, Adaptive Platform trial for Community-Acquired Pneumonia</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8041416">
    <w:abstractNumId w:val="0"/>
  </w:num>
  <w:num w:numId="2" w16cid:durableId="542598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60FD"/>
    <w:rsid w:val="00007237"/>
    <w:rsid w:val="00010112"/>
    <w:rsid w:val="00011685"/>
    <w:rsid w:val="00032658"/>
    <w:rsid w:val="00032D8B"/>
    <w:rsid w:val="00034451"/>
    <w:rsid w:val="0004529B"/>
    <w:rsid w:val="00046FF5"/>
    <w:rsid w:val="00052024"/>
    <w:rsid w:val="00055B0E"/>
    <w:rsid w:val="0005679F"/>
    <w:rsid w:val="00056E1C"/>
    <w:rsid w:val="00063383"/>
    <w:rsid w:val="0006669C"/>
    <w:rsid w:val="00074529"/>
    <w:rsid w:val="000803C6"/>
    <w:rsid w:val="0008077E"/>
    <w:rsid w:val="00084F60"/>
    <w:rsid w:val="00090E18"/>
    <w:rsid w:val="000B4A36"/>
    <w:rsid w:val="000B5544"/>
    <w:rsid w:val="000C1DC5"/>
    <w:rsid w:val="000D28EF"/>
    <w:rsid w:val="000D7ABB"/>
    <w:rsid w:val="000E170B"/>
    <w:rsid w:val="000E37FB"/>
    <w:rsid w:val="000E4479"/>
    <w:rsid w:val="000F2A8C"/>
    <w:rsid w:val="000F4A6D"/>
    <w:rsid w:val="000F5841"/>
    <w:rsid w:val="000F7068"/>
    <w:rsid w:val="001104A5"/>
    <w:rsid w:val="0011240B"/>
    <w:rsid w:val="00112C86"/>
    <w:rsid w:val="00120316"/>
    <w:rsid w:val="00121789"/>
    <w:rsid w:val="00133988"/>
    <w:rsid w:val="001538B0"/>
    <w:rsid w:val="00154AE9"/>
    <w:rsid w:val="001662E1"/>
    <w:rsid w:val="001758AF"/>
    <w:rsid w:val="00183F22"/>
    <w:rsid w:val="00183FAF"/>
    <w:rsid w:val="00186902"/>
    <w:rsid w:val="001930A6"/>
    <w:rsid w:val="001A6F8D"/>
    <w:rsid w:val="001B03D1"/>
    <w:rsid w:val="001B544E"/>
    <w:rsid w:val="001B68E8"/>
    <w:rsid w:val="001C03AC"/>
    <w:rsid w:val="001C62AB"/>
    <w:rsid w:val="00207A1B"/>
    <w:rsid w:val="002101A2"/>
    <w:rsid w:val="00217B6D"/>
    <w:rsid w:val="00231EC9"/>
    <w:rsid w:val="002371B7"/>
    <w:rsid w:val="0024715F"/>
    <w:rsid w:val="0025036B"/>
    <w:rsid w:val="00255E23"/>
    <w:rsid w:val="00266045"/>
    <w:rsid w:val="0027109E"/>
    <w:rsid w:val="00280F51"/>
    <w:rsid w:val="00283A69"/>
    <w:rsid w:val="00284ACC"/>
    <w:rsid w:val="00284FA9"/>
    <w:rsid w:val="00285128"/>
    <w:rsid w:val="00290B18"/>
    <w:rsid w:val="00293564"/>
    <w:rsid w:val="002A63CB"/>
    <w:rsid w:val="002A684E"/>
    <w:rsid w:val="002C0421"/>
    <w:rsid w:val="002C0701"/>
    <w:rsid w:val="002C7EDD"/>
    <w:rsid w:val="002F1885"/>
    <w:rsid w:val="00300017"/>
    <w:rsid w:val="00303507"/>
    <w:rsid w:val="00304C5A"/>
    <w:rsid w:val="0031397F"/>
    <w:rsid w:val="0031689E"/>
    <w:rsid w:val="00322620"/>
    <w:rsid w:val="00323E19"/>
    <w:rsid w:val="00325E43"/>
    <w:rsid w:val="00330C42"/>
    <w:rsid w:val="00332789"/>
    <w:rsid w:val="003371D4"/>
    <w:rsid w:val="00344609"/>
    <w:rsid w:val="003458BE"/>
    <w:rsid w:val="00347009"/>
    <w:rsid w:val="003472C9"/>
    <w:rsid w:val="00356F6A"/>
    <w:rsid w:val="0037343D"/>
    <w:rsid w:val="003736C4"/>
    <w:rsid w:val="00377F01"/>
    <w:rsid w:val="00392352"/>
    <w:rsid w:val="003A0B91"/>
    <w:rsid w:val="003A10B8"/>
    <w:rsid w:val="003A1EC2"/>
    <w:rsid w:val="003B07F4"/>
    <w:rsid w:val="003B1B98"/>
    <w:rsid w:val="003B6AF3"/>
    <w:rsid w:val="003D34BB"/>
    <w:rsid w:val="003E0952"/>
    <w:rsid w:val="003E1151"/>
    <w:rsid w:val="003F1B78"/>
    <w:rsid w:val="004013F3"/>
    <w:rsid w:val="00407163"/>
    <w:rsid w:val="004100C5"/>
    <w:rsid w:val="0041485E"/>
    <w:rsid w:val="00416EA6"/>
    <w:rsid w:val="00421920"/>
    <w:rsid w:val="00426C9B"/>
    <w:rsid w:val="00435371"/>
    <w:rsid w:val="00435756"/>
    <w:rsid w:val="00440C6D"/>
    <w:rsid w:val="00443368"/>
    <w:rsid w:val="0044552A"/>
    <w:rsid w:val="00450B5E"/>
    <w:rsid w:val="004539FE"/>
    <w:rsid w:val="00462D3A"/>
    <w:rsid w:val="00470DD4"/>
    <w:rsid w:val="00497561"/>
    <w:rsid w:val="004A1F8B"/>
    <w:rsid w:val="004B1071"/>
    <w:rsid w:val="004B3A78"/>
    <w:rsid w:val="004C1BEB"/>
    <w:rsid w:val="004D5460"/>
    <w:rsid w:val="004E1F69"/>
    <w:rsid w:val="004F1A84"/>
    <w:rsid w:val="004F5B69"/>
    <w:rsid w:val="00506DAE"/>
    <w:rsid w:val="00516CFC"/>
    <w:rsid w:val="00517190"/>
    <w:rsid w:val="00534613"/>
    <w:rsid w:val="005358FA"/>
    <w:rsid w:val="00541E6C"/>
    <w:rsid w:val="005672E1"/>
    <w:rsid w:val="005707FF"/>
    <w:rsid w:val="00575C25"/>
    <w:rsid w:val="0058249B"/>
    <w:rsid w:val="005833EF"/>
    <w:rsid w:val="00584A26"/>
    <w:rsid w:val="005920DB"/>
    <w:rsid w:val="005948BF"/>
    <w:rsid w:val="005A3393"/>
    <w:rsid w:val="005A5F17"/>
    <w:rsid w:val="005A6D3E"/>
    <w:rsid w:val="005B3E7C"/>
    <w:rsid w:val="005C1990"/>
    <w:rsid w:val="005D7178"/>
    <w:rsid w:val="005E00D5"/>
    <w:rsid w:val="006004BB"/>
    <w:rsid w:val="0060232A"/>
    <w:rsid w:val="00606CF3"/>
    <w:rsid w:val="00607AA6"/>
    <w:rsid w:val="00610DDB"/>
    <w:rsid w:val="00621468"/>
    <w:rsid w:val="006223F9"/>
    <w:rsid w:val="00631787"/>
    <w:rsid w:val="00634750"/>
    <w:rsid w:val="006360CE"/>
    <w:rsid w:val="0064064C"/>
    <w:rsid w:val="00643038"/>
    <w:rsid w:val="0064642B"/>
    <w:rsid w:val="00646A9D"/>
    <w:rsid w:val="0065751C"/>
    <w:rsid w:val="0066395A"/>
    <w:rsid w:val="00671CB3"/>
    <w:rsid w:val="00693503"/>
    <w:rsid w:val="00694488"/>
    <w:rsid w:val="00696D90"/>
    <w:rsid w:val="006A3F61"/>
    <w:rsid w:val="006A4DCA"/>
    <w:rsid w:val="006A7901"/>
    <w:rsid w:val="006B2FC1"/>
    <w:rsid w:val="006C3878"/>
    <w:rsid w:val="006C7DB3"/>
    <w:rsid w:val="006D18B5"/>
    <w:rsid w:val="006D5567"/>
    <w:rsid w:val="006E4603"/>
    <w:rsid w:val="006E7AF6"/>
    <w:rsid w:val="006F752D"/>
    <w:rsid w:val="006F7DD7"/>
    <w:rsid w:val="00703ADA"/>
    <w:rsid w:val="007103BC"/>
    <w:rsid w:val="007212B7"/>
    <w:rsid w:val="00721658"/>
    <w:rsid w:val="00726953"/>
    <w:rsid w:val="007271BB"/>
    <w:rsid w:val="007307BF"/>
    <w:rsid w:val="00742DCF"/>
    <w:rsid w:val="007430F6"/>
    <w:rsid w:val="00743F46"/>
    <w:rsid w:val="00746242"/>
    <w:rsid w:val="00746446"/>
    <w:rsid w:val="007527C0"/>
    <w:rsid w:val="0076125F"/>
    <w:rsid w:val="0078520C"/>
    <w:rsid w:val="0079056C"/>
    <w:rsid w:val="00790B07"/>
    <w:rsid w:val="007911EE"/>
    <w:rsid w:val="00791889"/>
    <w:rsid w:val="00791F4F"/>
    <w:rsid w:val="007925DA"/>
    <w:rsid w:val="0079428A"/>
    <w:rsid w:val="007A6268"/>
    <w:rsid w:val="007A6764"/>
    <w:rsid w:val="007A74BF"/>
    <w:rsid w:val="007B4476"/>
    <w:rsid w:val="007B44B7"/>
    <w:rsid w:val="007B643B"/>
    <w:rsid w:val="007B76E1"/>
    <w:rsid w:val="007D0DD5"/>
    <w:rsid w:val="007D3A1E"/>
    <w:rsid w:val="007D4C22"/>
    <w:rsid w:val="007E18C2"/>
    <w:rsid w:val="007E2A95"/>
    <w:rsid w:val="007F00A3"/>
    <w:rsid w:val="007F504B"/>
    <w:rsid w:val="007F6471"/>
    <w:rsid w:val="007F6AA7"/>
    <w:rsid w:val="007F6B6D"/>
    <w:rsid w:val="00806401"/>
    <w:rsid w:val="00813E93"/>
    <w:rsid w:val="00820A1C"/>
    <w:rsid w:val="00825E0A"/>
    <w:rsid w:val="00833EA1"/>
    <w:rsid w:val="00834149"/>
    <w:rsid w:val="00840F5D"/>
    <w:rsid w:val="008454FA"/>
    <w:rsid w:val="00847083"/>
    <w:rsid w:val="00852F33"/>
    <w:rsid w:val="00854909"/>
    <w:rsid w:val="008564BF"/>
    <w:rsid w:val="00864A9F"/>
    <w:rsid w:val="00874520"/>
    <w:rsid w:val="00881F8C"/>
    <w:rsid w:val="00882173"/>
    <w:rsid w:val="00892184"/>
    <w:rsid w:val="008924F7"/>
    <w:rsid w:val="0089764F"/>
    <w:rsid w:val="008A696B"/>
    <w:rsid w:val="008A76B9"/>
    <w:rsid w:val="008C44DA"/>
    <w:rsid w:val="008C780E"/>
    <w:rsid w:val="008E04CB"/>
    <w:rsid w:val="008E3568"/>
    <w:rsid w:val="008F1813"/>
    <w:rsid w:val="008F4F68"/>
    <w:rsid w:val="008F5489"/>
    <w:rsid w:val="009004B1"/>
    <w:rsid w:val="009120B2"/>
    <w:rsid w:val="009136BF"/>
    <w:rsid w:val="00914927"/>
    <w:rsid w:val="00930EFD"/>
    <w:rsid w:val="00932ECB"/>
    <w:rsid w:val="00946DD6"/>
    <w:rsid w:val="00947721"/>
    <w:rsid w:val="009478E2"/>
    <w:rsid w:val="00947A2E"/>
    <w:rsid w:val="00947D0B"/>
    <w:rsid w:val="00947D3C"/>
    <w:rsid w:val="00955609"/>
    <w:rsid w:val="00957001"/>
    <w:rsid w:val="0096095C"/>
    <w:rsid w:val="0096120E"/>
    <w:rsid w:val="00964A25"/>
    <w:rsid w:val="009719FA"/>
    <w:rsid w:val="009779C7"/>
    <w:rsid w:val="00981119"/>
    <w:rsid w:val="00993AD8"/>
    <w:rsid w:val="00997001"/>
    <w:rsid w:val="009A3170"/>
    <w:rsid w:val="009B59A0"/>
    <w:rsid w:val="009B776A"/>
    <w:rsid w:val="009C089B"/>
    <w:rsid w:val="009C71AF"/>
    <w:rsid w:val="009E131A"/>
    <w:rsid w:val="009E4163"/>
    <w:rsid w:val="009F6C7A"/>
    <w:rsid w:val="00A00C4B"/>
    <w:rsid w:val="00A07B6B"/>
    <w:rsid w:val="00A114EF"/>
    <w:rsid w:val="00A14008"/>
    <w:rsid w:val="00A16B71"/>
    <w:rsid w:val="00A24E1D"/>
    <w:rsid w:val="00A26D95"/>
    <w:rsid w:val="00A33830"/>
    <w:rsid w:val="00A33AC2"/>
    <w:rsid w:val="00A36476"/>
    <w:rsid w:val="00A42445"/>
    <w:rsid w:val="00A47869"/>
    <w:rsid w:val="00A54DC8"/>
    <w:rsid w:val="00A5543C"/>
    <w:rsid w:val="00A55B90"/>
    <w:rsid w:val="00A56E1E"/>
    <w:rsid w:val="00A74280"/>
    <w:rsid w:val="00A74E04"/>
    <w:rsid w:val="00A808BA"/>
    <w:rsid w:val="00A816D2"/>
    <w:rsid w:val="00A84D39"/>
    <w:rsid w:val="00AA22D8"/>
    <w:rsid w:val="00AA2966"/>
    <w:rsid w:val="00AB2880"/>
    <w:rsid w:val="00AB4E31"/>
    <w:rsid w:val="00AD33E6"/>
    <w:rsid w:val="00AD4071"/>
    <w:rsid w:val="00AE2F1B"/>
    <w:rsid w:val="00AF1951"/>
    <w:rsid w:val="00B020C8"/>
    <w:rsid w:val="00B038AD"/>
    <w:rsid w:val="00B04664"/>
    <w:rsid w:val="00B10C59"/>
    <w:rsid w:val="00B21E1F"/>
    <w:rsid w:val="00B25D5D"/>
    <w:rsid w:val="00B2659D"/>
    <w:rsid w:val="00B26DBC"/>
    <w:rsid w:val="00B42E7E"/>
    <w:rsid w:val="00B43D5D"/>
    <w:rsid w:val="00B4551A"/>
    <w:rsid w:val="00B50D2D"/>
    <w:rsid w:val="00B51F14"/>
    <w:rsid w:val="00B51F28"/>
    <w:rsid w:val="00B533FA"/>
    <w:rsid w:val="00B61C47"/>
    <w:rsid w:val="00B77DE6"/>
    <w:rsid w:val="00B81036"/>
    <w:rsid w:val="00B87A0D"/>
    <w:rsid w:val="00B92F06"/>
    <w:rsid w:val="00B9720F"/>
    <w:rsid w:val="00BA1297"/>
    <w:rsid w:val="00BB2EDA"/>
    <w:rsid w:val="00BC675E"/>
    <w:rsid w:val="00BC6C04"/>
    <w:rsid w:val="00BD423E"/>
    <w:rsid w:val="00BD4CF5"/>
    <w:rsid w:val="00BF307F"/>
    <w:rsid w:val="00BF5CCE"/>
    <w:rsid w:val="00C053E7"/>
    <w:rsid w:val="00C16ACA"/>
    <w:rsid w:val="00C245DD"/>
    <w:rsid w:val="00C24D2D"/>
    <w:rsid w:val="00C301AB"/>
    <w:rsid w:val="00C3177D"/>
    <w:rsid w:val="00C43A82"/>
    <w:rsid w:val="00C549FB"/>
    <w:rsid w:val="00C57CB5"/>
    <w:rsid w:val="00C60437"/>
    <w:rsid w:val="00C60CB2"/>
    <w:rsid w:val="00C6100B"/>
    <w:rsid w:val="00C64880"/>
    <w:rsid w:val="00C649E6"/>
    <w:rsid w:val="00C70CCB"/>
    <w:rsid w:val="00C7492B"/>
    <w:rsid w:val="00C75C7C"/>
    <w:rsid w:val="00C75F3C"/>
    <w:rsid w:val="00C80DD5"/>
    <w:rsid w:val="00C815D0"/>
    <w:rsid w:val="00C825D1"/>
    <w:rsid w:val="00C90DD6"/>
    <w:rsid w:val="00CB4718"/>
    <w:rsid w:val="00CC5D7F"/>
    <w:rsid w:val="00CD0E90"/>
    <w:rsid w:val="00CD2956"/>
    <w:rsid w:val="00CD2D39"/>
    <w:rsid w:val="00CD4CCC"/>
    <w:rsid w:val="00CD51AC"/>
    <w:rsid w:val="00CE1CA4"/>
    <w:rsid w:val="00CE2259"/>
    <w:rsid w:val="00CE2ECD"/>
    <w:rsid w:val="00CF0C17"/>
    <w:rsid w:val="00CF2B20"/>
    <w:rsid w:val="00CF67FB"/>
    <w:rsid w:val="00D13F2A"/>
    <w:rsid w:val="00D16A36"/>
    <w:rsid w:val="00D442D4"/>
    <w:rsid w:val="00D533BF"/>
    <w:rsid w:val="00D5496E"/>
    <w:rsid w:val="00D55D51"/>
    <w:rsid w:val="00D56674"/>
    <w:rsid w:val="00D71EDA"/>
    <w:rsid w:val="00D84149"/>
    <w:rsid w:val="00D84D69"/>
    <w:rsid w:val="00D93072"/>
    <w:rsid w:val="00DA030E"/>
    <w:rsid w:val="00DA348A"/>
    <w:rsid w:val="00DB021B"/>
    <w:rsid w:val="00DC3EBD"/>
    <w:rsid w:val="00DD5E15"/>
    <w:rsid w:val="00DD692E"/>
    <w:rsid w:val="00DE01E9"/>
    <w:rsid w:val="00E1126D"/>
    <w:rsid w:val="00E11805"/>
    <w:rsid w:val="00E154BD"/>
    <w:rsid w:val="00E17AF2"/>
    <w:rsid w:val="00E27DF3"/>
    <w:rsid w:val="00E3615D"/>
    <w:rsid w:val="00E405BC"/>
    <w:rsid w:val="00E504A2"/>
    <w:rsid w:val="00E63FCB"/>
    <w:rsid w:val="00E6406B"/>
    <w:rsid w:val="00E64768"/>
    <w:rsid w:val="00E734D3"/>
    <w:rsid w:val="00E82402"/>
    <w:rsid w:val="00E84807"/>
    <w:rsid w:val="00E92846"/>
    <w:rsid w:val="00E96A7B"/>
    <w:rsid w:val="00EA1CD3"/>
    <w:rsid w:val="00ED283E"/>
    <w:rsid w:val="00ED69DD"/>
    <w:rsid w:val="00EE6235"/>
    <w:rsid w:val="00EF3665"/>
    <w:rsid w:val="00EF6C60"/>
    <w:rsid w:val="00EF7204"/>
    <w:rsid w:val="00EF76D1"/>
    <w:rsid w:val="00F1188B"/>
    <w:rsid w:val="00F13FD2"/>
    <w:rsid w:val="00F14FAD"/>
    <w:rsid w:val="00F20F5D"/>
    <w:rsid w:val="00F24B36"/>
    <w:rsid w:val="00F37AE9"/>
    <w:rsid w:val="00F415BE"/>
    <w:rsid w:val="00F42B08"/>
    <w:rsid w:val="00F42C90"/>
    <w:rsid w:val="00F45F35"/>
    <w:rsid w:val="00F53DFB"/>
    <w:rsid w:val="00F6134C"/>
    <w:rsid w:val="00F742E7"/>
    <w:rsid w:val="00F74EE2"/>
    <w:rsid w:val="00F762B4"/>
    <w:rsid w:val="00F76EE1"/>
    <w:rsid w:val="00F82121"/>
    <w:rsid w:val="00F85270"/>
    <w:rsid w:val="00F854CC"/>
    <w:rsid w:val="00F97034"/>
    <w:rsid w:val="00FB1934"/>
    <w:rsid w:val="00FB1C26"/>
    <w:rsid w:val="00FB44E5"/>
    <w:rsid w:val="00FC6980"/>
    <w:rsid w:val="00FC799D"/>
    <w:rsid w:val="00FD1778"/>
    <w:rsid w:val="00FD5AD3"/>
    <w:rsid w:val="00FD6DA5"/>
    <w:rsid w:val="00FE1501"/>
    <w:rsid w:val="00FE4715"/>
    <w:rsid w:val="00FF652A"/>
    <w:rsid w:val="024351A9"/>
    <w:rsid w:val="038C0A00"/>
    <w:rsid w:val="03D68B04"/>
    <w:rsid w:val="048916BC"/>
    <w:rsid w:val="04D96B43"/>
    <w:rsid w:val="08128421"/>
    <w:rsid w:val="086CBB81"/>
    <w:rsid w:val="099E799F"/>
    <w:rsid w:val="0AA363B5"/>
    <w:rsid w:val="0BD56532"/>
    <w:rsid w:val="0C0AEA50"/>
    <w:rsid w:val="0C79917A"/>
    <w:rsid w:val="0CDD6993"/>
    <w:rsid w:val="0E6CBBFE"/>
    <w:rsid w:val="0E8636C1"/>
    <w:rsid w:val="0EA9F88C"/>
    <w:rsid w:val="0FBE23F8"/>
    <w:rsid w:val="11F28ED4"/>
    <w:rsid w:val="120244F2"/>
    <w:rsid w:val="124641D3"/>
    <w:rsid w:val="12B5CEE0"/>
    <w:rsid w:val="134C6BCA"/>
    <w:rsid w:val="140D36FA"/>
    <w:rsid w:val="144D6656"/>
    <w:rsid w:val="15084A2E"/>
    <w:rsid w:val="15879EEE"/>
    <w:rsid w:val="15F484C5"/>
    <w:rsid w:val="163676DB"/>
    <w:rsid w:val="1765D327"/>
    <w:rsid w:val="17F03D34"/>
    <w:rsid w:val="1A09E6DB"/>
    <w:rsid w:val="1ACAD7E2"/>
    <w:rsid w:val="1AF66E4D"/>
    <w:rsid w:val="1C2B39DC"/>
    <w:rsid w:val="1CA641E5"/>
    <w:rsid w:val="1CD16C07"/>
    <w:rsid w:val="1CFD0C97"/>
    <w:rsid w:val="1D4DAB61"/>
    <w:rsid w:val="1D79E6CE"/>
    <w:rsid w:val="1E088E0A"/>
    <w:rsid w:val="1E64259E"/>
    <w:rsid w:val="1F2D85EC"/>
    <w:rsid w:val="210DCE5D"/>
    <w:rsid w:val="2142008E"/>
    <w:rsid w:val="21BF359E"/>
    <w:rsid w:val="22575DB8"/>
    <w:rsid w:val="233B52C9"/>
    <w:rsid w:val="2467F876"/>
    <w:rsid w:val="2532F8DC"/>
    <w:rsid w:val="2643C966"/>
    <w:rsid w:val="2647124F"/>
    <w:rsid w:val="26ADF27C"/>
    <w:rsid w:val="26D6263C"/>
    <w:rsid w:val="2A978576"/>
    <w:rsid w:val="2C0710E4"/>
    <w:rsid w:val="2CE5B05A"/>
    <w:rsid w:val="2D54C233"/>
    <w:rsid w:val="2D6B94C1"/>
    <w:rsid w:val="2DDA6332"/>
    <w:rsid w:val="2E182ADB"/>
    <w:rsid w:val="2ED5ACE5"/>
    <w:rsid w:val="3030D406"/>
    <w:rsid w:val="30B6BEF7"/>
    <w:rsid w:val="3125225D"/>
    <w:rsid w:val="312EA9A7"/>
    <w:rsid w:val="31566F4E"/>
    <w:rsid w:val="331EA3FB"/>
    <w:rsid w:val="33F36833"/>
    <w:rsid w:val="368C9B28"/>
    <w:rsid w:val="36BF6C14"/>
    <w:rsid w:val="36E94DCB"/>
    <w:rsid w:val="373943EC"/>
    <w:rsid w:val="39586DA1"/>
    <w:rsid w:val="397311F5"/>
    <w:rsid w:val="39A3733C"/>
    <w:rsid w:val="3ACF4584"/>
    <w:rsid w:val="3DB9BD55"/>
    <w:rsid w:val="3DF19043"/>
    <w:rsid w:val="3E5525BD"/>
    <w:rsid w:val="3EDB6200"/>
    <w:rsid w:val="3FBAB0EE"/>
    <w:rsid w:val="3FE8D87C"/>
    <w:rsid w:val="3FE97A20"/>
    <w:rsid w:val="411FFB05"/>
    <w:rsid w:val="415F379B"/>
    <w:rsid w:val="41DB2C4E"/>
    <w:rsid w:val="42E341DC"/>
    <w:rsid w:val="45A135E9"/>
    <w:rsid w:val="45BEAB65"/>
    <w:rsid w:val="45FF411E"/>
    <w:rsid w:val="465368ED"/>
    <w:rsid w:val="47EF3960"/>
    <w:rsid w:val="491E2770"/>
    <w:rsid w:val="49A67EF8"/>
    <w:rsid w:val="4A1147E5"/>
    <w:rsid w:val="4B4400A9"/>
    <w:rsid w:val="4CBBD520"/>
    <w:rsid w:val="4CC833B2"/>
    <w:rsid w:val="4FB82DE8"/>
    <w:rsid w:val="50F7BEE7"/>
    <w:rsid w:val="518A5193"/>
    <w:rsid w:val="51DAF61D"/>
    <w:rsid w:val="52FEFD5A"/>
    <w:rsid w:val="537CDD80"/>
    <w:rsid w:val="53B180B0"/>
    <w:rsid w:val="548C65C1"/>
    <w:rsid w:val="54BC55E2"/>
    <w:rsid w:val="54EA8E85"/>
    <w:rsid w:val="57F52260"/>
    <w:rsid w:val="5836A0B4"/>
    <w:rsid w:val="5A350248"/>
    <w:rsid w:val="5B2F59F9"/>
    <w:rsid w:val="5BB7EEB8"/>
    <w:rsid w:val="5CC62169"/>
    <w:rsid w:val="5DC5229E"/>
    <w:rsid w:val="5F6234AF"/>
    <w:rsid w:val="5FB08A7D"/>
    <w:rsid w:val="5FE61CB0"/>
    <w:rsid w:val="6033B6F4"/>
    <w:rsid w:val="610BF52C"/>
    <w:rsid w:val="61D6F0E8"/>
    <w:rsid w:val="620A3120"/>
    <w:rsid w:val="62D139BD"/>
    <w:rsid w:val="63F8BCDA"/>
    <w:rsid w:val="642CB5AC"/>
    <w:rsid w:val="64F20B57"/>
    <w:rsid w:val="652CC0AA"/>
    <w:rsid w:val="68C5BEE3"/>
    <w:rsid w:val="68E2B47C"/>
    <w:rsid w:val="6959E39D"/>
    <w:rsid w:val="69F98DB2"/>
    <w:rsid w:val="6A526948"/>
    <w:rsid w:val="6E4DDE86"/>
    <w:rsid w:val="6F467A07"/>
    <w:rsid w:val="6FCF32D3"/>
    <w:rsid w:val="70BFFBB4"/>
    <w:rsid w:val="71344C58"/>
    <w:rsid w:val="72628668"/>
    <w:rsid w:val="72FD3CC4"/>
    <w:rsid w:val="73818698"/>
    <w:rsid w:val="743F33BA"/>
    <w:rsid w:val="7565C735"/>
    <w:rsid w:val="75C0815D"/>
    <w:rsid w:val="777F523A"/>
    <w:rsid w:val="77A150D5"/>
    <w:rsid w:val="784867AB"/>
    <w:rsid w:val="787F3987"/>
    <w:rsid w:val="78927396"/>
    <w:rsid w:val="79AD125A"/>
    <w:rsid w:val="79C3C5C1"/>
    <w:rsid w:val="7A8FC84D"/>
    <w:rsid w:val="7BFBDE87"/>
    <w:rsid w:val="7C08B27E"/>
    <w:rsid w:val="7D96929D"/>
    <w:rsid w:val="7DCA535A"/>
    <w:rsid w:val="7E9A2E6D"/>
    <w:rsid w:val="7F90F3F4"/>
    <w:rsid w:val="7FCF7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1EF1AF2B-AD27-40BB-ADFB-DBAA48D17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4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abchar">
    <w:name w:val="tabchar"/>
    <w:basedOn w:val="DefaultParagraphFont"/>
    <w:rsid w:val="0097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kremap-cap@icnarc.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remapcap.co.uk/patients"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remapcap.co.uk/patient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linicalTrials.gov"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AFDCB541-8CF3-4FCB-9CCD-9F9D8E55A8AF}">
  <ds:schemaRefs>
    <ds:schemaRef ds:uri="http://schemas.openxmlformats.org/officeDocument/2006/bibliography"/>
  </ds:schemaRefs>
</ds:datastoreItem>
</file>

<file path=customXml/itemProps4.xml><?xml version="1.0" encoding="utf-8"?>
<ds:datastoreItem xmlns:ds="http://schemas.openxmlformats.org/officeDocument/2006/customXml" ds:itemID="{5163D0CC-5D5F-4FE5-90A9-1E6774A31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3898</Words>
  <Characters>22222</Characters>
  <Application>Microsoft Office Word</Application>
  <DocSecurity>4</DocSecurity>
  <Lines>185</Lines>
  <Paragraphs>52</Paragraphs>
  <ScaleCrop>false</ScaleCrop>
  <Company/>
  <LinksUpToDate>false</LinksUpToDate>
  <CharactersWithSpaces>26068</CharactersWithSpaces>
  <SharedDoc>false</SharedDoc>
  <HLinks>
    <vt:vector size="30" baseType="variant">
      <vt:variant>
        <vt:i4>1376277</vt:i4>
      </vt:variant>
      <vt:variant>
        <vt:i4>12</vt:i4>
      </vt:variant>
      <vt:variant>
        <vt:i4>0</vt:i4>
      </vt:variant>
      <vt:variant>
        <vt:i4>5</vt:i4>
      </vt:variant>
      <vt:variant>
        <vt:lpwstr>https://www.remapcap.eu/</vt:lpwstr>
      </vt:variant>
      <vt:variant>
        <vt:lpwstr/>
      </vt:variant>
      <vt:variant>
        <vt:i4>3473459</vt:i4>
      </vt:variant>
      <vt:variant>
        <vt:i4>9</vt:i4>
      </vt:variant>
      <vt:variant>
        <vt:i4>0</vt:i4>
      </vt:variant>
      <vt:variant>
        <vt:i4>5</vt:i4>
      </vt:variant>
      <vt:variant>
        <vt:lpwstr>https://remapcap.co.uk/patients</vt:lpwstr>
      </vt:variant>
      <vt:variant>
        <vt:lpwstr/>
      </vt:variant>
      <vt:variant>
        <vt:i4>3538988</vt:i4>
      </vt:variant>
      <vt:variant>
        <vt:i4>6</vt:i4>
      </vt:variant>
      <vt:variant>
        <vt:i4>0</vt:i4>
      </vt:variant>
      <vt:variant>
        <vt:i4>5</vt:i4>
      </vt:variant>
      <vt:variant>
        <vt:lpwstr>http://www.clinicaltrials.gov/</vt:lpwstr>
      </vt:variant>
      <vt:variant>
        <vt:lpwstr/>
      </vt:variant>
      <vt:variant>
        <vt:i4>4325415</vt:i4>
      </vt:variant>
      <vt:variant>
        <vt:i4>3</vt:i4>
      </vt:variant>
      <vt:variant>
        <vt:i4>0</vt:i4>
      </vt:variant>
      <vt:variant>
        <vt:i4>5</vt:i4>
      </vt:variant>
      <vt:variant>
        <vt:lpwstr>mailto:ukremap-cap@icnarc.org</vt:lpwstr>
      </vt:variant>
      <vt:variant>
        <vt:lpwstr/>
      </vt:variant>
      <vt:variant>
        <vt:i4>3473459</vt:i4>
      </vt:variant>
      <vt:variant>
        <vt:i4>0</vt:i4>
      </vt:variant>
      <vt:variant>
        <vt:i4>0</vt:i4>
      </vt:variant>
      <vt:variant>
        <vt:i4>5</vt:i4>
      </vt:variant>
      <vt:variant>
        <vt:lpwstr>https://remapcap.co.uk/patients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12</cp:revision>
  <cp:lastPrinted>2022-11-05T12:12:00Z</cp:lastPrinted>
  <dcterms:created xsi:type="dcterms:W3CDTF">2024-12-13T21:57:00Z</dcterms:created>
  <dcterms:modified xsi:type="dcterms:W3CDTF">2025-01-20T18:02:00Z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